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02CE16" w14:textId="77777777" w:rsidR="006F3567" w:rsidRPr="00502678" w:rsidRDefault="000D053C" w:rsidP="000868CD">
      <w:pPr>
        <w:spacing w:line="0" w:lineRule="atLeast"/>
        <w:jc w:val="center"/>
        <w:rPr>
          <w:rFonts w:hAnsi="ＭＳ ゴシック"/>
          <w:b/>
          <w:sz w:val="28"/>
          <w:szCs w:val="28"/>
        </w:rPr>
      </w:pPr>
      <w:r w:rsidRPr="00502678">
        <w:rPr>
          <w:rFonts w:hAnsi="ＭＳ ゴシック" w:hint="eastAsia"/>
          <w:b/>
          <w:sz w:val="28"/>
          <w:szCs w:val="28"/>
        </w:rPr>
        <w:t>生活困窮者自立支援制度に</w:t>
      </w:r>
      <w:r w:rsidR="0042117F" w:rsidRPr="00502678">
        <w:rPr>
          <w:rFonts w:hAnsi="ＭＳ ゴシック" w:hint="eastAsia"/>
          <w:b/>
          <w:sz w:val="28"/>
          <w:szCs w:val="28"/>
        </w:rPr>
        <w:t>係る</w:t>
      </w:r>
    </w:p>
    <w:p w14:paraId="41A915D5" w14:textId="77777777" w:rsidR="0042117F" w:rsidRPr="00502678" w:rsidRDefault="0042117F" w:rsidP="000868CD">
      <w:pPr>
        <w:spacing w:line="0" w:lineRule="atLeast"/>
        <w:jc w:val="center"/>
        <w:rPr>
          <w:rFonts w:hAnsi="ＭＳ ゴシック"/>
          <w:b/>
          <w:sz w:val="28"/>
          <w:szCs w:val="28"/>
        </w:rPr>
      </w:pPr>
      <w:r w:rsidRPr="00502678">
        <w:rPr>
          <w:rFonts w:hAnsi="ＭＳ ゴシック" w:hint="eastAsia"/>
          <w:b/>
          <w:sz w:val="28"/>
          <w:szCs w:val="28"/>
        </w:rPr>
        <w:t>自治体</w:t>
      </w:r>
      <w:r w:rsidR="00EB7778" w:rsidRPr="00502678">
        <w:rPr>
          <w:rFonts w:hAnsi="ＭＳ ゴシック" w:hint="eastAsia"/>
          <w:b/>
          <w:sz w:val="28"/>
          <w:szCs w:val="28"/>
        </w:rPr>
        <w:t>事務マニュアル</w:t>
      </w:r>
    </w:p>
    <w:p w14:paraId="0EB75F54" w14:textId="3E2874DE" w:rsidR="00EB55E0" w:rsidRDefault="00765399" w:rsidP="006A252F">
      <w:pPr>
        <w:jc w:val="center"/>
        <w:rPr>
          <w:rFonts w:hAnsi="ＭＳ ゴシック"/>
          <w:b/>
          <w:sz w:val="24"/>
          <w:szCs w:val="24"/>
        </w:rPr>
      </w:pPr>
      <w:r w:rsidRPr="00502678">
        <w:rPr>
          <w:rFonts w:hAnsi="ＭＳ ゴシック" w:hint="eastAsia"/>
          <w:b/>
          <w:sz w:val="24"/>
          <w:szCs w:val="24"/>
        </w:rPr>
        <w:t>（</w:t>
      </w:r>
      <w:r w:rsidR="00BB0D99">
        <w:rPr>
          <w:rFonts w:hAnsi="ＭＳ ゴシック" w:hint="eastAsia"/>
          <w:b/>
          <w:sz w:val="24"/>
          <w:szCs w:val="24"/>
        </w:rPr>
        <w:t>令和</w:t>
      </w:r>
      <w:ins w:id="0" w:author="米沢 秀典(yonezawa-hidenori.ci5)" w:date="2022-11-29T16:29:00Z">
        <w:r w:rsidR="006E09C8">
          <w:rPr>
            <w:rFonts w:hAnsi="ＭＳ ゴシック" w:hint="eastAsia"/>
            <w:b/>
            <w:sz w:val="24"/>
            <w:szCs w:val="24"/>
          </w:rPr>
          <w:t>５</w:t>
        </w:r>
      </w:ins>
      <w:del w:id="1" w:author="米沢 秀典(yonezawa-hidenori.ci5)" w:date="2022-11-29T16:29:00Z">
        <w:r w:rsidR="000A4D52" w:rsidDel="006E09C8">
          <w:rPr>
            <w:rFonts w:hAnsi="ＭＳ ゴシック" w:hint="eastAsia"/>
            <w:b/>
            <w:sz w:val="24"/>
            <w:szCs w:val="24"/>
          </w:rPr>
          <w:delText>４</w:delText>
        </w:r>
      </w:del>
      <w:r w:rsidRPr="00502678">
        <w:rPr>
          <w:rFonts w:hAnsi="ＭＳ ゴシック"/>
          <w:b/>
          <w:sz w:val="24"/>
          <w:szCs w:val="24"/>
        </w:rPr>
        <w:t>年</w:t>
      </w:r>
      <w:r w:rsidR="000A4D52">
        <w:rPr>
          <w:rFonts w:hAnsi="ＭＳ ゴシック" w:hint="eastAsia"/>
          <w:b/>
          <w:sz w:val="24"/>
          <w:szCs w:val="24"/>
        </w:rPr>
        <w:t>３</w:t>
      </w:r>
      <w:r w:rsidRPr="00502678">
        <w:rPr>
          <w:rFonts w:hAnsi="ＭＳ ゴシック"/>
          <w:b/>
          <w:sz w:val="24"/>
          <w:szCs w:val="24"/>
        </w:rPr>
        <w:t>月</w:t>
      </w:r>
      <w:del w:id="2" w:author="米沢 秀典(yonezawa-hidenori.ci5)" w:date="2022-11-29T16:30:00Z">
        <w:r w:rsidR="000A4D52" w:rsidDel="006E09C8">
          <w:rPr>
            <w:rFonts w:hAnsi="ＭＳ ゴシック" w:hint="eastAsia"/>
            <w:b/>
            <w:sz w:val="24"/>
            <w:szCs w:val="24"/>
          </w:rPr>
          <w:delText>３１</w:delText>
        </w:r>
      </w:del>
      <w:ins w:id="3" w:author="米沢 秀典(yonezawa-hidenori.ci5)" w:date="2022-11-29T16:30:00Z">
        <w:r w:rsidR="006E09C8">
          <w:rPr>
            <w:rFonts w:hAnsi="ＭＳ ゴシック" w:hint="eastAsia"/>
            <w:b/>
            <w:sz w:val="24"/>
            <w:szCs w:val="24"/>
          </w:rPr>
          <w:t xml:space="preserve">　</w:t>
        </w:r>
      </w:ins>
      <w:r w:rsidRPr="00502678">
        <w:rPr>
          <w:rFonts w:hAnsi="ＭＳ ゴシック"/>
          <w:b/>
          <w:sz w:val="24"/>
          <w:szCs w:val="24"/>
        </w:rPr>
        <w:t>日　第</w:t>
      </w:r>
      <w:ins w:id="4" w:author="米沢 秀典(yonezawa-hidenori.ci5)" w:date="2022-11-29T16:30:00Z">
        <w:r w:rsidR="006E09C8">
          <w:rPr>
            <w:rFonts w:hAnsi="ＭＳ ゴシック" w:hint="eastAsia"/>
            <w:b/>
            <w:sz w:val="24"/>
            <w:szCs w:val="24"/>
          </w:rPr>
          <w:t>12</w:t>
        </w:r>
      </w:ins>
      <w:del w:id="5" w:author="米沢 秀典(yonezawa-hidenori.ci5)" w:date="2022-11-29T16:30:00Z">
        <w:r w:rsidR="000A4D52" w:rsidDel="006E09C8">
          <w:rPr>
            <w:rFonts w:hAnsi="ＭＳ ゴシック" w:hint="eastAsia"/>
            <w:b/>
            <w:sz w:val="24"/>
            <w:szCs w:val="24"/>
          </w:rPr>
          <w:delText>11</w:delText>
        </w:r>
      </w:del>
      <w:r w:rsidRPr="00502678">
        <w:rPr>
          <w:rFonts w:hAnsi="ＭＳ ゴシック"/>
          <w:b/>
          <w:sz w:val="24"/>
          <w:szCs w:val="24"/>
        </w:rPr>
        <w:t>版）</w:t>
      </w:r>
    </w:p>
    <w:p w14:paraId="42C5C1F9" w14:textId="15C6B264" w:rsidR="00D03B68" w:rsidRDefault="00D03B68" w:rsidP="006A252F">
      <w:pPr>
        <w:jc w:val="center"/>
        <w:rPr>
          <w:rFonts w:hAnsi="ＭＳ ゴシック"/>
          <w:b/>
          <w:sz w:val="24"/>
          <w:szCs w:val="24"/>
        </w:rPr>
      </w:pPr>
    </w:p>
    <w:p w14:paraId="02B656D0" w14:textId="02E8E76D" w:rsidR="00D03B68" w:rsidRDefault="00D03B68" w:rsidP="006A252F">
      <w:pPr>
        <w:jc w:val="center"/>
        <w:rPr>
          <w:rFonts w:hAnsi="ＭＳ ゴシック"/>
          <w:b/>
          <w:sz w:val="24"/>
          <w:szCs w:val="24"/>
        </w:rPr>
      </w:pPr>
    </w:p>
    <w:p w14:paraId="3C02F14E" w14:textId="38284D3C" w:rsidR="00D03B68" w:rsidRDefault="00D03B68" w:rsidP="006A252F">
      <w:pPr>
        <w:jc w:val="center"/>
        <w:rPr>
          <w:rFonts w:hAnsi="ＭＳ ゴシック"/>
          <w:b/>
          <w:sz w:val="24"/>
          <w:szCs w:val="24"/>
        </w:rPr>
      </w:pPr>
    </w:p>
    <w:p w14:paraId="6E459227" w14:textId="575876F8" w:rsidR="00382C49" w:rsidRPr="00481B3D" w:rsidRDefault="004B2763" w:rsidP="006F3567">
      <w:pPr>
        <w:pStyle w:val="1"/>
      </w:pPr>
      <w:bookmarkStart w:id="6" w:name="_Toc31135072"/>
      <w:r>
        <w:rPr>
          <w:rFonts w:hint="eastAsia"/>
        </w:rPr>
        <w:t>第８</w:t>
      </w:r>
      <w:r w:rsidR="00382C49" w:rsidRPr="00481B3D">
        <w:rPr>
          <w:rFonts w:hint="eastAsia"/>
        </w:rPr>
        <w:t xml:space="preserve">　就労訓練事業の認定等</w:t>
      </w:r>
      <w:bookmarkEnd w:id="6"/>
    </w:p>
    <w:p w14:paraId="7E04CCF0" w14:textId="0F8FB770" w:rsidR="00382C49" w:rsidRPr="00481B3D" w:rsidRDefault="00382C49" w:rsidP="006F3567">
      <w:pPr>
        <w:pStyle w:val="2"/>
      </w:pPr>
      <w:bookmarkStart w:id="7" w:name="_Toc31135073"/>
      <w:r w:rsidRPr="00481B3D">
        <w:rPr>
          <w:rFonts w:hint="eastAsia"/>
        </w:rPr>
        <w:t>１　就労訓練事業の意義・概要</w:t>
      </w:r>
      <w:bookmarkEnd w:id="7"/>
    </w:p>
    <w:p w14:paraId="19370D40" w14:textId="77777777" w:rsidR="00382C49" w:rsidRPr="00502678" w:rsidRDefault="00382C49" w:rsidP="00FE4C8E">
      <w:pPr>
        <w:ind w:left="220" w:hangingChars="100" w:hanging="220"/>
        <w:jc w:val="left"/>
        <w:rPr>
          <w:rFonts w:hAnsi="ＭＳ ゴシック"/>
          <w:sz w:val="22"/>
          <w:szCs w:val="24"/>
        </w:rPr>
      </w:pPr>
      <w:r w:rsidRPr="00502678">
        <w:rPr>
          <w:rFonts w:hAnsi="ＭＳ ゴシック" w:hint="eastAsia"/>
          <w:sz w:val="22"/>
          <w:szCs w:val="24"/>
        </w:rPr>
        <w:t xml:space="preserve">　</w:t>
      </w:r>
      <w:r w:rsidR="0013304E" w:rsidRPr="00502678">
        <w:rPr>
          <w:rFonts w:hAnsi="ＭＳ ゴシック" w:hint="eastAsia"/>
          <w:sz w:val="22"/>
          <w:szCs w:val="24"/>
        </w:rPr>
        <w:t xml:space="preserve">　</w:t>
      </w:r>
      <w:r w:rsidRPr="00502678">
        <w:rPr>
          <w:rFonts w:hAnsi="ＭＳ ゴシック" w:hint="eastAsia"/>
          <w:sz w:val="22"/>
          <w:szCs w:val="24"/>
        </w:rPr>
        <w:t>就労は、本人にとって、経済的な自立に資するのみならず、社会参加や自己実現、知識・技能の習得の機会であり、ひいては地域社会の基盤強化にも寄与するものである。生活困窮者が抱える課題は様々で、それぞれが目指す自立の在り方も異なるが、このことを踏まえれば、就労が可能な者については、可能な限り就労による自立を目指すことが重要である。</w:t>
      </w:r>
    </w:p>
    <w:p w14:paraId="7003FFAD" w14:textId="77777777" w:rsidR="00382C49" w:rsidRPr="00502678" w:rsidRDefault="00382C49" w:rsidP="00FE4C8E">
      <w:pPr>
        <w:ind w:left="220" w:hangingChars="100" w:hanging="220"/>
        <w:jc w:val="left"/>
        <w:rPr>
          <w:rFonts w:hAnsi="ＭＳ ゴシック"/>
          <w:sz w:val="22"/>
          <w:szCs w:val="24"/>
        </w:rPr>
      </w:pPr>
      <w:r w:rsidRPr="00502678">
        <w:rPr>
          <w:rFonts w:hAnsi="ＭＳ ゴシック" w:hint="eastAsia"/>
          <w:sz w:val="22"/>
          <w:szCs w:val="24"/>
        </w:rPr>
        <w:t xml:space="preserve">　</w:t>
      </w:r>
      <w:r w:rsidR="0013304E" w:rsidRPr="00502678">
        <w:rPr>
          <w:rFonts w:hAnsi="ＭＳ ゴシック" w:hint="eastAsia"/>
          <w:sz w:val="22"/>
          <w:szCs w:val="24"/>
        </w:rPr>
        <w:t xml:space="preserve">　</w:t>
      </w:r>
      <w:r w:rsidRPr="00502678">
        <w:rPr>
          <w:rFonts w:hAnsi="ＭＳ ゴシック" w:hint="eastAsia"/>
          <w:sz w:val="22"/>
          <w:szCs w:val="24"/>
        </w:rPr>
        <w:t>このような認識の下、生活困窮者自立支援制度においては、生活困窮者が就労に関し抱える課題が多様であることに鑑み、自立相談支援事業、就労準備支援事業、就労訓練事業など法に基づく事業</w:t>
      </w:r>
      <w:r w:rsidR="0052468F" w:rsidRPr="00502678">
        <w:rPr>
          <w:rFonts w:hAnsi="ＭＳ ゴシック" w:hint="eastAsia"/>
          <w:sz w:val="22"/>
          <w:szCs w:val="24"/>
        </w:rPr>
        <w:t>等</w:t>
      </w:r>
      <w:r w:rsidRPr="00502678">
        <w:rPr>
          <w:rFonts w:hAnsi="ＭＳ ゴシック" w:hint="eastAsia"/>
          <w:sz w:val="22"/>
          <w:szCs w:val="24"/>
        </w:rPr>
        <w:t>を行う者のほか、ハローワークなど地域の様々な主体が適切な役割分担の下、チームとして支援を実施し、生活困窮者が着実にステップアップできる体制を構築することとした。</w:t>
      </w:r>
    </w:p>
    <w:p w14:paraId="64748F39" w14:textId="6A6BC763" w:rsidR="00382C49" w:rsidRPr="00502678" w:rsidRDefault="00382C49" w:rsidP="00FE4C8E">
      <w:pPr>
        <w:ind w:left="220" w:hangingChars="100" w:hanging="220"/>
        <w:jc w:val="left"/>
        <w:rPr>
          <w:rFonts w:hAnsi="ＭＳ ゴシック"/>
          <w:sz w:val="22"/>
          <w:szCs w:val="24"/>
        </w:rPr>
      </w:pPr>
      <w:r w:rsidRPr="00502678">
        <w:rPr>
          <w:rFonts w:hAnsi="ＭＳ ゴシック" w:hint="eastAsia"/>
          <w:sz w:val="22"/>
          <w:szCs w:val="24"/>
        </w:rPr>
        <w:t xml:space="preserve">　</w:t>
      </w:r>
      <w:r w:rsidR="0013304E" w:rsidRPr="00502678">
        <w:rPr>
          <w:rFonts w:hAnsi="ＭＳ ゴシック" w:hint="eastAsia"/>
          <w:sz w:val="22"/>
          <w:szCs w:val="24"/>
        </w:rPr>
        <w:t xml:space="preserve">　</w:t>
      </w:r>
      <w:r w:rsidRPr="00502678">
        <w:rPr>
          <w:rFonts w:hAnsi="ＭＳ ゴシック" w:hint="eastAsia"/>
          <w:sz w:val="22"/>
          <w:szCs w:val="24"/>
        </w:rPr>
        <w:t>その中で、就労訓練事業は、社会福祉法人、消費生活協同組合、</w:t>
      </w:r>
      <w:ins w:id="8" w:author="丸山 祐里枝(maruyama-yurie)" w:date="2023-02-06T09:42:00Z">
        <w:r w:rsidR="008A41A6">
          <w:rPr>
            <w:rFonts w:hAnsi="ＭＳ ゴシック" w:hint="eastAsia"/>
            <w:sz w:val="22"/>
            <w:szCs w:val="24"/>
          </w:rPr>
          <w:t>労働者協同組合、</w:t>
        </w:r>
      </w:ins>
      <w:r w:rsidR="0013304E" w:rsidRPr="00502678">
        <w:rPr>
          <w:rFonts w:hAnsi="ＭＳ ゴシック" w:hint="eastAsia"/>
          <w:sz w:val="22"/>
          <w:szCs w:val="24"/>
        </w:rPr>
        <w:t>ＮＰＯ</w:t>
      </w:r>
      <w:r w:rsidR="00E81AFA" w:rsidRPr="00502678">
        <w:rPr>
          <w:rFonts w:hAnsi="ＭＳ ゴシック" w:hint="eastAsia"/>
          <w:sz w:val="22"/>
          <w:szCs w:val="24"/>
        </w:rPr>
        <w:t>法人</w:t>
      </w:r>
      <w:r w:rsidRPr="00502678">
        <w:rPr>
          <w:rFonts w:hAnsi="ＭＳ ゴシック" w:hint="eastAsia"/>
          <w:sz w:val="22"/>
          <w:szCs w:val="24"/>
        </w:rPr>
        <w:t>、株式会社等が自主事業として実施する事業であり、一般就労に就く上で、まずは柔軟な働き方をする必要がある者を受け入れ、その状況に応じ、適切な配慮の下、就労の機会を提供するとともに、就労に必要な知識及び能力の向上のために必要な訓練、生活支援並びに健康管理の指導等を実施するものである。</w:t>
      </w:r>
    </w:p>
    <w:p w14:paraId="66A775D1" w14:textId="77777777" w:rsidR="00382C49" w:rsidRPr="00502678" w:rsidRDefault="00382C49" w:rsidP="00FE4C8E">
      <w:pPr>
        <w:ind w:left="220" w:hangingChars="100" w:hanging="220"/>
        <w:jc w:val="left"/>
        <w:rPr>
          <w:rFonts w:hAnsi="ＭＳ ゴシック"/>
          <w:sz w:val="22"/>
          <w:szCs w:val="24"/>
        </w:rPr>
      </w:pPr>
      <w:r w:rsidRPr="00502678">
        <w:rPr>
          <w:rFonts w:hAnsi="ＭＳ ゴシック" w:hint="eastAsia"/>
          <w:sz w:val="22"/>
          <w:szCs w:val="24"/>
        </w:rPr>
        <w:t xml:space="preserve">　</w:t>
      </w:r>
      <w:r w:rsidR="0013304E" w:rsidRPr="00502678">
        <w:rPr>
          <w:rFonts w:hAnsi="ＭＳ ゴシック" w:hint="eastAsia"/>
          <w:sz w:val="22"/>
          <w:szCs w:val="24"/>
        </w:rPr>
        <w:t xml:space="preserve">　</w:t>
      </w:r>
      <w:r w:rsidRPr="00502678">
        <w:rPr>
          <w:rFonts w:hAnsi="ＭＳ ゴシック" w:hint="eastAsia"/>
          <w:sz w:val="22"/>
          <w:szCs w:val="24"/>
        </w:rPr>
        <w:t>就労訓練事業における就労の形態には、雇用契約を締結せずに訓練として就労を体験する段階（以下「非雇用型」という。）と雇用契約を締結した上で支援付きの就労を行う段階（以下「雇用型」という。）がある。非雇用型、雇用型のどちらで就労訓練事業の利用を開始するかについては、自立相談支援機関が事業者や利用者の意向等を踏まえつつ判断し、福祉事務所設置自治体が最終的に決定する。</w:t>
      </w:r>
    </w:p>
    <w:p w14:paraId="415FB349" w14:textId="77777777" w:rsidR="00382C49" w:rsidRPr="00502678" w:rsidRDefault="00382C49" w:rsidP="00FE4C8E">
      <w:pPr>
        <w:ind w:left="220" w:hangingChars="100" w:hanging="220"/>
        <w:jc w:val="left"/>
        <w:rPr>
          <w:rFonts w:hAnsi="ＭＳ ゴシック"/>
          <w:sz w:val="22"/>
          <w:szCs w:val="24"/>
        </w:rPr>
      </w:pPr>
      <w:r w:rsidRPr="00502678">
        <w:rPr>
          <w:rFonts w:hAnsi="ＭＳ ゴシック" w:hint="eastAsia"/>
          <w:sz w:val="22"/>
          <w:szCs w:val="24"/>
        </w:rPr>
        <w:t xml:space="preserve">　</w:t>
      </w:r>
      <w:r w:rsidR="0013304E" w:rsidRPr="00502678">
        <w:rPr>
          <w:rFonts w:hAnsi="ＭＳ ゴシック" w:hint="eastAsia"/>
          <w:sz w:val="22"/>
          <w:szCs w:val="24"/>
        </w:rPr>
        <w:t xml:space="preserve">　</w:t>
      </w:r>
      <w:r w:rsidRPr="00502678">
        <w:rPr>
          <w:rFonts w:hAnsi="ＭＳ ゴシック" w:hint="eastAsia"/>
          <w:sz w:val="22"/>
          <w:szCs w:val="24"/>
        </w:rPr>
        <w:t>いずれの場合であっても、事業の利用者が、その意欲や能力等に応じて、適切な待遇を受けながら、非雇用型、雇用型とステップアップし、最終的には、支援を要せず、自律的な就労（一般就労）ができるようになること、ひいては困窮状態から脱却することを目指すべきである。</w:t>
      </w:r>
    </w:p>
    <w:p w14:paraId="0F6DC1A0" w14:textId="77777777" w:rsidR="00382C49" w:rsidRPr="00502678" w:rsidRDefault="00382C49" w:rsidP="00FE4C8E">
      <w:pPr>
        <w:ind w:left="220" w:hangingChars="100" w:hanging="220"/>
        <w:jc w:val="left"/>
        <w:rPr>
          <w:rFonts w:hAnsi="ＭＳ ゴシック"/>
          <w:sz w:val="22"/>
          <w:szCs w:val="24"/>
        </w:rPr>
      </w:pPr>
      <w:r w:rsidRPr="00502678">
        <w:rPr>
          <w:rFonts w:hAnsi="ＭＳ ゴシック" w:hint="eastAsia"/>
          <w:sz w:val="22"/>
          <w:szCs w:val="24"/>
        </w:rPr>
        <w:t xml:space="preserve">　</w:t>
      </w:r>
      <w:r w:rsidR="0013304E" w:rsidRPr="00502678">
        <w:rPr>
          <w:rFonts w:hAnsi="ＭＳ ゴシック" w:hint="eastAsia"/>
          <w:sz w:val="22"/>
          <w:szCs w:val="24"/>
        </w:rPr>
        <w:t xml:space="preserve">　</w:t>
      </w:r>
      <w:r w:rsidRPr="00502678">
        <w:rPr>
          <w:rFonts w:hAnsi="ＭＳ ゴシック" w:hint="eastAsia"/>
          <w:sz w:val="22"/>
          <w:szCs w:val="24"/>
        </w:rPr>
        <w:t>地域において、就労訓練事業の意義が共有されるとともに、行政との連携の中で、その担い手が確保され、当該地域に住む誰もがそれぞれの状況に応じて働くことができる環境を整備することが求められる。また、同時に、就労訓練事業の普及や生活困窮者の自立を通じて、地域のニーズを満たすことや、労働力人口が減少する中で地域社会・経済を維持・活性化することを目指すべきである。</w:t>
      </w:r>
    </w:p>
    <w:p w14:paraId="00A9E342" w14:textId="77777777" w:rsidR="00382C49" w:rsidRPr="00502678" w:rsidRDefault="00382C49" w:rsidP="00382C49">
      <w:pPr>
        <w:jc w:val="left"/>
        <w:rPr>
          <w:rFonts w:hAnsi="ＭＳ ゴシック"/>
          <w:sz w:val="22"/>
          <w:szCs w:val="24"/>
        </w:rPr>
      </w:pPr>
    </w:p>
    <w:p w14:paraId="107FFD12" w14:textId="364729C6" w:rsidR="00382C49" w:rsidRPr="00481B3D" w:rsidRDefault="00382C49" w:rsidP="006F3567">
      <w:pPr>
        <w:pStyle w:val="2"/>
      </w:pPr>
      <w:bookmarkStart w:id="9" w:name="_Toc31135074"/>
      <w:r w:rsidRPr="00481B3D">
        <w:rPr>
          <w:rFonts w:hint="eastAsia"/>
        </w:rPr>
        <w:lastRenderedPageBreak/>
        <w:t>２　認定制度の趣旨・概要</w:t>
      </w:r>
      <w:bookmarkEnd w:id="9"/>
    </w:p>
    <w:p w14:paraId="191C67D2" w14:textId="77777777" w:rsidR="00382C49" w:rsidRPr="00502678" w:rsidRDefault="00382C49" w:rsidP="00FE4C8E">
      <w:pPr>
        <w:jc w:val="left"/>
        <w:rPr>
          <w:rFonts w:hAnsi="ＭＳ ゴシック"/>
          <w:b/>
          <w:sz w:val="22"/>
        </w:rPr>
      </w:pPr>
      <w:r w:rsidRPr="00502678">
        <w:rPr>
          <w:rFonts w:hAnsi="ＭＳ ゴシック" w:hint="eastAsia"/>
          <w:b/>
          <w:sz w:val="22"/>
        </w:rPr>
        <w:t>（１）認定制度の趣旨</w:t>
      </w:r>
    </w:p>
    <w:p w14:paraId="71C79ED1" w14:textId="77777777" w:rsidR="00382C49" w:rsidRPr="00502678" w:rsidRDefault="00382C49" w:rsidP="00FE4C8E">
      <w:pPr>
        <w:ind w:left="440" w:hangingChars="200" w:hanging="440"/>
        <w:jc w:val="left"/>
        <w:rPr>
          <w:rFonts w:hAnsi="ＭＳ ゴシック"/>
          <w:sz w:val="22"/>
        </w:rPr>
      </w:pPr>
      <w:r w:rsidRPr="00502678">
        <w:rPr>
          <w:rFonts w:hAnsi="ＭＳ ゴシック" w:hint="eastAsia"/>
          <w:sz w:val="22"/>
        </w:rPr>
        <w:t xml:space="preserve">　</w:t>
      </w:r>
      <w:r w:rsidR="0013304E" w:rsidRPr="00502678">
        <w:rPr>
          <w:rFonts w:hAnsi="ＭＳ ゴシック" w:hint="eastAsia"/>
          <w:sz w:val="22"/>
        </w:rPr>
        <w:t xml:space="preserve">　　</w:t>
      </w:r>
      <w:r w:rsidRPr="00502678">
        <w:rPr>
          <w:rFonts w:hAnsi="ＭＳ ゴシック" w:hint="eastAsia"/>
          <w:sz w:val="22"/>
        </w:rPr>
        <w:t>法において、就労訓練事業を行う者は、当該就労訓練事業が、生活困窮者の就労に必要な知識及び能力の向上のための基準として厚生労働省令で定める基準（以下「認定基準」という。）に適合していることにつき、都道府県知事等の認定を受けることができるものとされている。</w:t>
      </w:r>
    </w:p>
    <w:p w14:paraId="1224B0FA" w14:textId="77777777" w:rsidR="00382C49" w:rsidRPr="00502678" w:rsidRDefault="00382C49" w:rsidP="00FE4C8E">
      <w:pPr>
        <w:ind w:left="440" w:hangingChars="200" w:hanging="440"/>
        <w:jc w:val="left"/>
        <w:rPr>
          <w:rFonts w:hAnsi="ＭＳ ゴシック"/>
          <w:sz w:val="22"/>
        </w:rPr>
      </w:pPr>
      <w:r w:rsidRPr="00502678">
        <w:rPr>
          <w:rFonts w:hAnsi="ＭＳ ゴシック" w:hint="eastAsia"/>
          <w:sz w:val="22"/>
        </w:rPr>
        <w:t xml:space="preserve">　</w:t>
      </w:r>
      <w:r w:rsidR="0013304E" w:rsidRPr="00502678">
        <w:rPr>
          <w:rFonts w:hAnsi="ＭＳ ゴシック" w:hint="eastAsia"/>
          <w:sz w:val="22"/>
        </w:rPr>
        <w:t xml:space="preserve">　　</w:t>
      </w:r>
      <w:r w:rsidRPr="00502678">
        <w:rPr>
          <w:rFonts w:hAnsi="ＭＳ ゴシック" w:hint="eastAsia"/>
          <w:sz w:val="22"/>
        </w:rPr>
        <w:t>この認定制度は、就労訓練事業に関して、支援に必要な体制が整備されていること等を確認するものであり、関係法令の遵守とあいまって、労働力の搾取（いわゆる「貧困ビジネス」）が生じることなく、就労訓練事業が適切に実施されることを確保するために設けられたものである。</w:t>
      </w:r>
    </w:p>
    <w:p w14:paraId="24A6180D" w14:textId="77777777" w:rsidR="00382C49" w:rsidRPr="00502678" w:rsidRDefault="00382C49" w:rsidP="00FE4C8E">
      <w:pPr>
        <w:ind w:left="440" w:hangingChars="200" w:hanging="440"/>
        <w:jc w:val="left"/>
        <w:rPr>
          <w:rFonts w:hAnsi="ＭＳ ゴシック"/>
          <w:sz w:val="22"/>
        </w:rPr>
      </w:pPr>
      <w:r w:rsidRPr="00502678">
        <w:rPr>
          <w:rFonts w:hAnsi="ＭＳ ゴシック" w:hint="eastAsia"/>
          <w:sz w:val="22"/>
        </w:rPr>
        <w:t xml:space="preserve">　</w:t>
      </w:r>
      <w:r w:rsidR="0013304E" w:rsidRPr="00502678">
        <w:rPr>
          <w:rFonts w:hAnsi="ＭＳ ゴシック" w:hint="eastAsia"/>
          <w:sz w:val="22"/>
        </w:rPr>
        <w:t xml:space="preserve">　　</w:t>
      </w:r>
      <w:r w:rsidRPr="00502678">
        <w:rPr>
          <w:rFonts w:hAnsi="ＭＳ ゴシック" w:hint="eastAsia"/>
          <w:sz w:val="22"/>
        </w:rPr>
        <w:t>一方、自立相談支援機関は、生活困窮者に対し、認定を受けた就労訓練事業の利用についてあっせんを行い、あっせん後も、支援の実施状況について継続的・定期的にモニタリングを行う。</w:t>
      </w:r>
    </w:p>
    <w:p w14:paraId="12F56B2A" w14:textId="77777777" w:rsidR="00382C49" w:rsidRPr="00502678" w:rsidRDefault="00382C49" w:rsidP="00FE4C8E">
      <w:pPr>
        <w:ind w:left="440" w:hangingChars="200" w:hanging="440"/>
        <w:jc w:val="left"/>
        <w:rPr>
          <w:rFonts w:hAnsi="ＭＳ ゴシック"/>
          <w:sz w:val="22"/>
        </w:rPr>
      </w:pPr>
      <w:r w:rsidRPr="00502678">
        <w:rPr>
          <w:rFonts w:hAnsi="ＭＳ ゴシック" w:hint="eastAsia"/>
          <w:sz w:val="22"/>
        </w:rPr>
        <w:t xml:space="preserve">　</w:t>
      </w:r>
      <w:r w:rsidR="0013304E" w:rsidRPr="00502678">
        <w:rPr>
          <w:rFonts w:hAnsi="ＭＳ ゴシック" w:hint="eastAsia"/>
          <w:sz w:val="22"/>
        </w:rPr>
        <w:t xml:space="preserve">　　</w:t>
      </w:r>
      <w:r w:rsidRPr="00502678">
        <w:rPr>
          <w:rFonts w:hAnsi="ＭＳ ゴシック" w:hint="eastAsia"/>
          <w:sz w:val="22"/>
        </w:rPr>
        <w:t>このように、都道府県知事等による認定制度と自立相談支援機関による継続的・定期的なモニタリングの両面から、利用者に対する適切な支援の実施を確保することが重要である。</w:t>
      </w:r>
    </w:p>
    <w:p w14:paraId="6C1CE5D3" w14:textId="77777777" w:rsidR="00382C49" w:rsidRPr="00502678" w:rsidRDefault="00382C49" w:rsidP="00FE4C8E">
      <w:pPr>
        <w:ind w:firstLineChars="200" w:firstLine="440"/>
        <w:jc w:val="left"/>
        <w:rPr>
          <w:rFonts w:hAnsi="ＭＳ ゴシック"/>
          <w:sz w:val="22"/>
        </w:rPr>
      </w:pPr>
    </w:p>
    <w:p w14:paraId="2BA9B901" w14:textId="77777777" w:rsidR="00382C49" w:rsidRPr="00502678" w:rsidRDefault="00382C49" w:rsidP="00FE4C8E">
      <w:pPr>
        <w:jc w:val="left"/>
        <w:rPr>
          <w:rFonts w:hAnsi="ＭＳ ゴシック"/>
          <w:b/>
          <w:sz w:val="22"/>
        </w:rPr>
      </w:pPr>
      <w:r w:rsidRPr="00502678">
        <w:rPr>
          <w:rFonts w:hAnsi="ＭＳ ゴシック" w:hint="eastAsia"/>
          <w:b/>
          <w:sz w:val="22"/>
        </w:rPr>
        <w:t>（２）認定を行う主体</w:t>
      </w:r>
    </w:p>
    <w:p w14:paraId="292B1DD4" w14:textId="4C25AB43" w:rsidR="00382C49" w:rsidRPr="00502678" w:rsidRDefault="00382C49" w:rsidP="008A121A">
      <w:pPr>
        <w:ind w:left="440" w:hangingChars="200" w:hanging="440"/>
        <w:jc w:val="left"/>
        <w:rPr>
          <w:rFonts w:hAnsi="ＭＳ ゴシック"/>
          <w:sz w:val="22"/>
        </w:rPr>
      </w:pPr>
      <w:r w:rsidRPr="00502678">
        <w:rPr>
          <w:rFonts w:hAnsi="ＭＳ ゴシック" w:hint="eastAsia"/>
          <w:sz w:val="22"/>
        </w:rPr>
        <w:t xml:space="preserve">　</w:t>
      </w:r>
      <w:r w:rsidR="0013304E" w:rsidRPr="00502678">
        <w:rPr>
          <w:rFonts w:hAnsi="ＭＳ ゴシック" w:hint="eastAsia"/>
          <w:sz w:val="22"/>
        </w:rPr>
        <w:t xml:space="preserve">　　</w:t>
      </w:r>
      <w:r w:rsidRPr="00502678">
        <w:rPr>
          <w:rFonts w:hAnsi="ＭＳ ゴシック" w:hint="eastAsia"/>
          <w:sz w:val="22"/>
        </w:rPr>
        <w:t>就労訓練事業を行う者の申請に基づき、当該就労訓練事業の経営地を管轄する都道府県知事（指定都市及び中核市においては、当該指定都市又は中核市の長。以下「管轄都道府県知事等」という。）が行う（</w:t>
      </w:r>
      <w:del w:id="10" w:author="丸山 祐里枝(maruyama-yurie)" w:date="2023-02-06T09:47:00Z">
        <w:r w:rsidR="003B42C5" w:rsidDel="008A41A6">
          <w:rPr>
            <w:rFonts w:hAnsi="ＭＳ ゴシック" w:hint="eastAsia"/>
            <w:sz w:val="22"/>
          </w:rPr>
          <w:delText>改正法による改正後の</w:delText>
        </w:r>
      </w:del>
      <w:r w:rsidRPr="00502678">
        <w:rPr>
          <w:rFonts w:hAnsi="ＭＳ ゴシック" w:hint="eastAsia"/>
          <w:sz w:val="22"/>
        </w:rPr>
        <w:t>法第</w:t>
      </w:r>
      <w:r w:rsidR="003B42C5">
        <w:rPr>
          <w:rFonts w:hAnsi="ＭＳ ゴシック" w:hint="eastAsia"/>
          <w:sz w:val="22"/>
        </w:rPr>
        <w:t>16</w:t>
      </w:r>
      <w:r w:rsidRPr="00502678">
        <w:rPr>
          <w:rFonts w:hAnsi="ＭＳ ゴシック"/>
          <w:sz w:val="22"/>
        </w:rPr>
        <w:t>条第１項及び第</w:t>
      </w:r>
      <w:r w:rsidR="003B42C5">
        <w:rPr>
          <w:rFonts w:hAnsi="ＭＳ ゴシック"/>
          <w:sz w:val="22"/>
        </w:rPr>
        <w:t>25</w:t>
      </w:r>
      <w:r w:rsidRPr="00502678">
        <w:rPr>
          <w:rFonts w:hAnsi="ＭＳ ゴシック"/>
          <w:sz w:val="22"/>
        </w:rPr>
        <w:t>条）。</w:t>
      </w:r>
    </w:p>
    <w:p w14:paraId="762405E9" w14:textId="77777777" w:rsidR="00382C49" w:rsidRPr="00502678" w:rsidRDefault="00382C49" w:rsidP="00FE4C8E">
      <w:pPr>
        <w:ind w:leftChars="200" w:left="640" w:hangingChars="100" w:hanging="220"/>
        <w:jc w:val="left"/>
        <w:rPr>
          <w:rFonts w:hAnsi="ＭＳ ゴシック"/>
          <w:sz w:val="22"/>
        </w:rPr>
      </w:pPr>
    </w:p>
    <w:p w14:paraId="5F03A8D0" w14:textId="77777777" w:rsidR="00382C49" w:rsidRPr="00502678" w:rsidRDefault="00382C49" w:rsidP="00FE4C8E">
      <w:pPr>
        <w:jc w:val="left"/>
        <w:rPr>
          <w:rFonts w:hAnsi="ＭＳ ゴシック"/>
          <w:b/>
          <w:sz w:val="22"/>
        </w:rPr>
      </w:pPr>
      <w:r w:rsidRPr="00502678">
        <w:rPr>
          <w:rFonts w:hAnsi="ＭＳ ゴシック" w:hint="eastAsia"/>
          <w:b/>
          <w:sz w:val="22"/>
        </w:rPr>
        <w:t>（３）認定の対象</w:t>
      </w:r>
    </w:p>
    <w:p w14:paraId="68454CC5" w14:textId="64DCE0EF" w:rsidR="005C7761" w:rsidRDefault="00382C49" w:rsidP="00FE4C8E">
      <w:pPr>
        <w:ind w:left="440" w:hangingChars="200" w:hanging="440"/>
        <w:jc w:val="left"/>
        <w:rPr>
          <w:rFonts w:hAnsi="ＭＳ ゴシック"/>
          <w:sz w:val="22"/>
        </w:rPr>
      </w:pPr>
      <w:r w:rsidRPr="00502678">
        <w:rPr>
          <w:rFonts w:hAnsi="ＭＳ ゴシック" w:hint="eastAsia"/>
          <w:sz w:val="22"/>
        </w:rPr>
        <w:t xml:space="preserve">　</w:t>
      </w:r>
      <w:r w:rsidR="0013304E" w:rsidRPr="00502678">
        <w:rPr>
          <w:rFonts w:hAnsi="ＭＳ ゴシック" w:hint="eastAsia"/>
          <w:sz w:val="22"/>
        </w:rPr>
        <w:t xml:space="preserve">　　</w:t>
      </w:r>
      <w:r w:rsidRPr="00502678">
        <w:rPr>
          <w:rFonts w:hAnsi="ＭＳ ゴシック" w:hint="eastAsia"/>
          <w:sz w:val="22"/>
        </w:rPr>
        <w:t>事業所ごとに行う。</w:t>
      </w:r>
      <w:r w:rsidR="005C7761">
        <w:rPr>
          <w:rFonts w:hAnsi="ＭＳ ゴシック" w:hint="eastAsia"/>
          <w:sz w:val="22"/>
        </w:rPr>
        <w:t>ただし、一つの法人が同一都道府県</w:t>
      </w:r>
      <w:r w:rsidR="00F43D69">
        <w:rPr>
          <w:rFonts w:hAnsi="ＭＳ ゴシック" w:hint="eastAsia"/>
          <w:sz w:val="22"/>
        </w:rPr>
        <w:t>（指定都市及び中核市においては、同一指定都市又は同一中核市）</w:t>
      </w:r>
      <w:r w:rsidR="005C7761">
        <w:rPr>
          <w:rFonts w:hAnsi="ＭＳ ゴシック" w:hint="eastAsia"/>
          <w:sz w:val="22"/>
        </w:rPr>
        <w:t>内に経営地のある同一法人内の複数の事業所の認定を受けようとする場合においては、当該複数の事業所についての申請関係書類をまとめて</w:t>
      </w:r>
      <w:r w:rsidR="00F43D69">
        <w:rPr>
          <w:rFonts w:hAnsi="ＭＳ ゴシック" w:hint="eastAsia"/>
          <w:sz w:val="22"/>
        </w:rPr>
        <w:t>管轄都道府県知事等</w:t>
      </w:r>
      <w:r w:rsidR="005C7761">
        <w:rPr>
          <w:rFonts w:hAnsi="ＭＳ ゴシック" w:hint="eastAsia"/>
          <w:sz w:val="22"/>
        </w:rPr>
        <w:t>に提出することは可能である。</w:t>
      </w:r>
    </w:p>
    <w:p w14:paraId="2A70266E" w14:textId="211ADE3F" w:rsidR="00382C49" w:rsidRPr="00502678" w:rsidRDefault="00F43D69" w:rsidP="00D50B95">
      <w:pPr>
        <w:ind w:leftChars="200" w:left="420" w:firstLineChars="100" w:firstLine="220"/>
        <w:jc w:val="left"/>
        <w:rPr>
          <w:rFonts w:hAnsi="ＭＳ ゴシック"/>
          <w:sz w:val="22"/>
        </w:rPr>
      </w:pPr>
      <w:r>
        <w:rPr>
          <w:rFonts w:hAnsi="ＭＳ ゴシック" w:hint="eastAsia"/>
          <w:sz w:val="22"/>
        </w:rPr>
        <w:t>また、申請関係書類については、事業所の経営地のある</w:t>
      </w:r>
      <w:r w:rsidR="008A121A">
        <w:rPr>
          <w:rFonts w:hAnsi="ＭＳ ゴシック" w:hint="eastAsia"/>
          <w:sz w:val="22"/>
        </w:rPr>
        <w:t>一般市等</w:t>
      </w:r>
      <w:r>
        <w:rPr>
          <w:rFonts w:hAnsi="ＭＳ ゴシック" w:hint="eastAsia"/>
          <w:sz w:val="22"/>
        </w:rPr>
        <w:t>を経由して提出することも可能とする。</w:t>
      </w:r>
    </w:p>
    <w:p w14:paraId="2B7F0EE6" w14:textId="77777777" w:rsidR="00382C49" w:rsidRPr="00502678" w:rsidRDefault="00382C49" w:rsidP="00FE4C8E">
      <w:pPr>
        <w:ind w:firstLineChars="200" w:firstLine="440"/>
        <w:jc w:val="left"/>
        <w:rPr>
          <w:rFonts w:hAnsi="ＭＳ ゴシック"/>
          <w:sz w:val="22"/>
        </w:rPr>
      </w:pPr>
    </w:p>
    <w:p w14:paraId="446B453A" w14:textId="77777777" w:rsidR="00382C49" w:rsidRPr="00502678" w:rsidRDefault="00382C49" w:rsidP="00FE4C8E">
      <w:pPr>
        <w:jc w:val="left"/>
        <w:rPr>
          <w:rFonts w:hAnsi="ＭＳ ゴシック"/>
          <w:b/>
          <w:sz w:val="22"/>
        </w:rPr>
      </w:pPr>
      <w:r w:rsidRPr="00502678">
        <w:rPr>
          <w:rFonts w:hAnsi="ＭＳ ゴシック" w:hint="eastAsia"/>
          <w:b/>
          <w:sz w:val="22"/>
        </w:rPr>
        <w:t>（４）認定の取消</w:t>
      </w:r>
    </w:p>
    <w:p w14:paraId="624B9A56" w14:textId="1ECCCEC9" w:rsidR="00382C49" w:rsidRPr="00502678" w:rsidRDefault="00382C49" w:rsidP="00FE4C8E">
      <w:pPr>
        <w:ind w:left="440" w:hangingChars="200" w:hanging="440"/>
        <w:jc w:val="left"/>
        <w:rPr>
          <w:rFonts w:hAnsi="ＭＳ ゴシック"/>
          <w:sz w:val="22"/>
        </w:rPr>
      </w:pPr>
      <w:r w:rsidRPr="00502678">
        <w:rPr>
          <w:rFonts w:hAnsi="ＭＳ ゴシック" w:hint="eastAsia"/>
          <w:sz w:val="22"/>
        </w:rPr>
        <w:t xml:space="preserve">　</w:t>
      </w:r>
      <w:r w:rsidR="0013304E" w:rsidRPr="00502678">
        <w:rPr>
          <w:rFonts w:hAnsi="ＭＳ ゴシック" w:hint="eastAsia"/>
          <w:sz w:val="22"/>
        </w:rPr>
        <w:t xml:space="preserve">　　</w:t>
      </w:r>
      <w:r w:rsidRPr="00502678">
        <w:rPr>
          <w:rFonts w:hAnsi="ＭＳ ゴシック" w:hint="eastAsia"/>
          <w:sz w:val="22"/>
        </w:rPr>
        <w:t>管轄都道府県知事等は、認定に係る就労訓練事業（以下「認定就労訓練事業」という。）が、認定基準に適合しないものとなったと認めるときは、当該認定を取り消すことができる（法第</w:t>
      </w:r>
      <w:r w:rsidR="003B42C5">
        <w:rPr>
          <w:rFonts w:hAnsi="ＭＳ ゴシック"/>
          <w:sz w:val="22"/>
        </w:rPr>
        <w:t>16</w:t>
      </w:r>
      <w:r w:rsidRPr="00502678">
        <w:rPr>
          <w:rFonts w:hAnsi="ＭＳ ゴシック"/>
          <w:sz w:val="22"/>
        </w:rPr>
        <w:t>条第３項）。</w:t>
      </w:r>
    </w:p>
    <w:p w14:paraId="096CAE09" w14:textId="77777777" w:rsidR="00382C49" w:rsidRPr="00502678" w:rsidRDefault="00382C49" w:rsidP="00FE4C8E">
      <w:pPr>
        <w:ind w:firstLineChars="200" w:firstLine="440"/>
        <w:jc w:val="left"/>
        <w:rPr>
          <w:rFonts w:hAnsi="ＭＳ ゴシック"/>
          <w:sz w:val="22"/>
        </w:rPr>
      </w:pPr>
    </w:p>
    <w:p w14:paraId="295D4C1D" w14:textId="77777777" w:rsidR="00382C49" w:rsidRPr="00502678" w:rsidRDefault="00382C49" w:rsidP="00FE4C8E">
      <w:pPr>
        <w:jc w:val="left"/>
        <w:rPr>
          <w:rFonts w:hAnsi="ＭＳ ゴシック"/>
          <w:b/>
          <w:sz w:val="22"/>
        </w:rPr>
      </w:pPr>
      <w:r w:rsidRPr="00502678">
        <w:rPr>
          <w:rFonts w:hAnsi="ＭＳ ゴシック" w:hint="eastAsia"/>
          <w:b/>
          <w:sz w:val="22"/>
        </w:rPr>
        <w:t>（５）報告徴収</w:t>
      </w:r>
    </w:p>
    <w:p w14:paraId="7B3DBAE4" w14:textId="6CA38071" w:rsidR="00382C49" w:rsidRPr="00502678" w:rsidRDefault="00382C49" w:rsidP="00FE4C8E">
      <w:pPr>
        <w:ind w:left="440" w:hangingChars="200" w:hanging="440"/>
        <w:jc w:val="left"/>
        <w:rPr>
          <w:rFonts w:hAnsi="ＭＳ ゴシック"/>
          <w:sz w:val="22"/>
        </w:rPr>
      </w:pPr>
      <w:r w:rsidRPr="00502678">
        <w:rPr>
          <w:rFonts w:hAnsi="ＭＳ ゴシック" w:hint="eastAsia"/>
          <w:sz w:val="22"/>
        </w:rPr>
        <w:t xml:space="preserve">　</w:t>
      </w:r>
      <w:r w:rsidR="0013304E" w:rsidRPr="00502678">
        <w:rPr>
          <w:rFonts w:hAnsi="ＭＳ ゴシック" w:hint="eastAsia"/>
          <w:sz w:val="22"/>
        </w:rPr>
        <w:t xml:space="preserve">　　</w:t>
      </w:r>
      <w:r w:rsidRPr="00502678">
        <w:rPr>
          <w:rFonts w:hAnsi="ＭＳ ゴシック" w:hint="eastAsia"/>
          <w:sz w:val="22"/>
        </w:rPr>
        <w:t>管轄都道府県知事等は、法の施行に必要な限度において、認定就労訓練事業を行う者又は認定就労訓練事業を行っていた者に対し、報告を求めることができる（法第</w:t>
      </w:r>
      <w:r w:rsidR="003B42C5">
        <w:rPr>
          <w:rFonts w:hAnsi="ＭＳ ゴシック" w:hint="eastAsia"/>
          <w:sz w:val="22"/>
        </w:rPr>
        <w:t>21</w:t>
      </w:r>
      <w:r w:rsidRPr="00502678">
        <w:rPr>
          <w:rFonts w:hAnsi="ＭＳ ゴシック"/>
          <w:sz w:val="22"/>
        </w:rPr>
        <w:t>条第２項）。</w:t>
      </w:r>
    </w:p>
    <w:p w14:paraId="0A37AC2D" w14:textId="1A509445" w:rsidR="00382C49" w:rsidRPr="00502678" w:rsidRDefault="00382C49" w:rsidP="00FE4C8E">
      <w:pPr>
        <w:ind w:left="440" w:hangingChars="200" w:hanging="440"/>
        <w:jc w:val="left"/>
        <w:rPr>
          <w:rFonts w:hAnsi="ＭＳ ゴシック"/>
          <w:sz w:val="22"/>
        </w:rPr>
      </w:pPr>
      <w:r w:rsidRPr="00502678">
        <w:rPr>
          <w:rFonts w:hAnsi="ＭＳ ゴシック" w:hint="eastAsia"/>
          <w:sz w:val="22"/>
        </w:rPr>
        <w:lastRenderedPageBreak/>
        <w:t xml:space="preserve">　</w:t>
      </w:r>
      <w:r w:rsidR="0013304E" w:rsidRPr="00502678">
        <w:rPr>
          <w:rFonts w:hAnsi="ＭＳ ゴシック" w:hint="eastAsia"/>
          <w:sz w:val="22"/>
        </w:rPr>
        <w:t xml:space="preserve">　　</w:t>
      </w:r>
      <w:r w:rsidRPr="00502678">
        <w:rPr>
          <w:rFonts w:hAnsi="ＭＳ ゴシック" w:hint="eastAsia"/>
          <w:sz w:val="22"/>
        </w:rPr>
        <w:t>なお、当該報告をせず、又は虚偽の報告をした者は、</w:t>
      </w:r>
      <w:r w:rsidRPr="00502678">
        <w:rPr>
          <w:rFonts w:hAnsi="ＭＳ ゴシック"/>
          <w:sz w:val="22"/>
        </w:rPr>
        <w:t>30万円以下の罰金に処するとされ（法第</w:t>
      </w:r>
      <w:r w:rsidR="003B42C5">
        <w:rPr>
          <w:rFonts w:hAnsi="ＭＳ ゴシック" w:hint="eastAsia"/>
          <w:sz w:val="22"/>
        </w:rPr>
        <w:t>29</w:t>
      </w:r>
      <w:del w:id="11" w:author="丸山 祐里枝(maruyama-yurie)" w:date="2023-02-06T09:49:00Z">
        <w:r w:rsidRPr="00502678" w:rsidDel="00F3650C">
          <w:rPr>
            <w:rFonts w:hAnsi="ＭＳ ゴシック"/>
            <w:sz w:val="22"/>
          </w:rPr>
          <w:delText>2</w:delText>
        </w:r>
      </w:del>
      <w:r w:rsidRPr="00502678">
        <w:rPr>
          <w:rFonts w:hAnsi="ＭＳ ゴシック"/>
          <w:sz w:val="22"/>
        </w:rPr>
        <w:t>条第２号）、法人の代表者又は法人の代理人、使用人その他の従業者が、その法人に関して当該違反行為をしたときは、行為者を罰するほか、その法人に対しても罰金刑が科せられる（法第</w:t>
      </w:r>
      <w:del w:id="12" w:author="丸山 祐里枝(maruyama-yurie)" w:date="2023-02-06T09:49:00Z">
        <w:r w:rsidRPr="00502678" w:rsidDel="00F3650C">
          <w:rPr>
            <w:rFonts w:hAnsi="ＭＳ ゴシック" w:hint="eastAsia"/>
            <w:sz w:val="22"/>
          </w:rPr>
          <w:delText>23</w:delText>
        </w:r>
      </w:del>
      <w:ins w:id="13" w:author="丸山 祐里枝(maruyama-yurie)" w:date="2023-02-06T09:49:00Z">
        <w:r w:rsidR="00F3650C">
          <w:rPr>
            <w:rFonts w:hAnsi="ＭＳ ゴシック" w:hint="eastAsia"/>
            <w:sz w:val="22"/>
          </w:rPr>
          <w:t>30</w:t>
        </w:r>
      </w:ins>
      <w:r w:rsidRPr="00502678">
        <w:rPr>
          <w:rFonts w:hAnsi="ＭＳ ゴシック"/>
          <w:sz w:val="22"/>
        </w:rPr>
        <w:t>条）。</w:t>
      </w:r>
    </w:p>
    <w:p w14:paraId="14D4EAD4" w14:textId="77777777" w:rsidR="00382C49" w:rsidRPr="00502678" w:rsidRDefault="00382C49" w:rsidP="00FE4C8E">
      <w:pPr>
        <w:ind w:firstLineChars="200" w:firstLine="440"/>
        <w:jc w:val="left"/>
        <w:rPr>
          <w:rFonts w:hAnsi="ＭＳ ゴシック"/>
          <w:sz w:val="22"/>
        </w:rPr>
      </w:pPr>
    </w:p>
    <w:p w14:paraId="6D92A129" w14:textId="49444EAA" w:rsidR="00382C49" w:rsidRPr="00502678" w:rsidRDefault="00382C49" w:rsidP="00FE4C8E">
      <w:pPr>
        <w:jc w:val="left"/>
        <w:rPr>
          <w:rFonts w:hAnsi="ＭＳ ゴシック"/>
          <w:b/>
          <w:sz w:val="22"/>
        </w:rPr>
      </w:pPr>
      <w:r w:rsidRPr="00502678">
        <w:rPr>
          <w:rFonts w:hAnsi="ＭＳ ゴシック" w:hint="eastAsia"/>
          <w:b/>
          <w:sz w:val="22"/>
        </w:rPr>
        <w:t>（</w:t>
      </w:r>
      <w:r w:rsidR="004170D2">
        <w:rPr>
          <w:rFonts w:hAnsi="ＭＳ ゴシック" w:hint="eastAsia"/>
          <w:b/>
          <w:sz w:val="22"/>
        </w:rPr>
        <w:t>６</w:t>
      </w:r>
      <w:r w:rsidRPr="00502678">
        <w:rPr>
          <w:rFonts w:hAnsi="ＭＳ ゴシック" w:hint="eastAsia"/>
          <w:b/>
          <w:sz w:val="22"/>
        </w:rPr>
        <w:t>）社会福祉事業との関係</w:t>
      </w:r>
    </w:p>
    <w:p w14:paraId="2D3D8B8B" w14:textId="77777777" w:rsidR="00382C49" w:rsidRPr="00502678" w:rsidRDefault="00382C49" w:rsidP="00FE4C8E">
      <w:pPr>
        <w:ind w:left="440" w:hangingChars="200" w:hanging="440"/>
        <w:jc w:val="left"/>
        <w:rPr>
          <w:rFonts w:hAnsi="ＭＳ ゴシック"/>
          <w:sz w:val="22"/>
        </w:rPr>
      </w:pPr>
      <w:r w:rsidRPr="00502678">
        <w:rPr>
          <w:rFonts w:hAnsi="ＭＳ ゴシック" w:hint="eastAsia"/>
          <w:sz w:val="22"/>
        </w:rPr>
        <w:t xml:space="preserve">　</w:t>
      </w:r>
      <w:r w:rsidR="0013304E" w:rsidRPr="00502678">
        <w:rPr>
          <w:rFonts w:hAnsi="ＭＳ ゴシック" w:hint="eastAsia"/>
          <w:sz w:val="22"/>
        </w:rPr>
        <w:t xml:space="preserve">　　</w:t>
      </w:r>
      <w:r w:rsidRPr="00502678">
        <w:rPr>
          <w:rFonts w:hAnsi="ＭＳ ゴシック" w:hint="eastAsia"/>
          <w:sz w:val="22"/>
        </w:rPr>
        <w:t>認定就労訓練事業は、社会福祉法（昭和</w:t>
      </w:r>
      <w:r w:rsidRPr="00502678">
        <w:rPr>
          <w:rFonts w:hAnsi="ＭＳ ゴシック"/>
          <w:sz w:val="22"/>
        </w:rPr>
        <w:t>26年法律第45号）第２条第３項の第２種社会福祉事業である（ただし、常時保護を受ける者が10人</w:t>
      </w:r>
      <w:r w:rsidRPr="00502678">
        <w:rPr>
          <w:rFonts w:hAnsi="ＭＳ ゴシック" w:hint="eastAsia"/>
          <w:sz w:val="22"/>
        </w:rPr>
        <w:t>に満たない認定就労訓練事業は第２種社会福祉事業には含まれない。）。</w:t>
      </w:r>
    </w:p>
    <w:p w14:paraId="2D1F31D5" w14:textId="77777777" w:rsidR="00382C49" w:rsidRPr="00502678" w:rsidRDefault="00382C49" w:rsidP="00FE4C8E">
      <w:pPr>
        <w:ind w:left="440" w:hangingChars="200" w:hanging="440"/>
        <w:jc w:val="left"/>
        <w:rPr>
          <w:rFonts w:hAnsi="ＭＳ ゴシック"/>
          <w:sz w:val="22"/>
        </w:rPr>
      </w:pPr>
      <w:r w:rsidRPr="00502678">
        <w:rPr>
          <w:rFonts w:hAnsi="ＭＳ ゴシック" w:hint="eastAsia"/>
          <w:sz w:val="22"/>
        </w:rPr>
        <w:t xml:space="preserve">　</w:t>
      </w:r>
      <w:r w:rsidR="0013304E" w:rsidRPr="00502678">
        <w:rPr>
          <w:rFonts w:hAnsi="ＭＳ ゴシック" w:hint="eastAsia"/>
          <w:sz w:val="22"/>
        </w:rPr>
        <w:t xml:space="preserve">　　</w:t>
      </w:r>
      <w:r w:rsidRPr="00502678">
        <w:rPr>
          <w:rFonts w:hAnsi="ＭＳ ゴシック" w:hint="eastAsia"/>
          <w:sz w:val="22"/>
        </w:rPr>
        <w:t>したがって、第２種社会福祉事業として認定就労訓練事業を行う場合は、同法第</w:t>
      </w:r>
      <w:r w:rsidRPr="00502678">
        <w:rPr>
          <w:rFonts w:hAnsi="ＭＳ ゴシック"/>
          <w:sz w:val="22"/>
        </w:rPr>
        <w:t>69条の規定に基づき、事業開始の日から１月以内に、管轄都道府県知事等に同法第67条第１項各号に掲げる事項を届け出なければならない。</w:t>
      </w:r>
    </w:p>
    <w:p w14:paraId="20C78628" w14:textId="77777777" w:rsidR="00382C49" w:rsidRPr="00502678" w:rsidRDefault="00382C49" w:rsidP="00382C49">
      <w:pPr>
        <w:jc w:val="left"/>
        <w:rPr>
          <w:rFonts w:hAnsi="ＭＳ ゴシック"/>
          <w:sz w:val="22"/>
        </w:rPr>
      </w:pPr>
    </w:p>
    <w:p w14:paraId="217274D7" w14:textId="26A4C4C0" w:rsidR="00382C49" w:rsidRPr="00481B3D" w:rsidRDefault="00382C49" w:rsidP="006F3567">
      <w:pPr>
        <w:pStyle w:val="2"/>
      </w:pPr>
      <w:bookmarkStart w:id="14" w:name="_Toc31135075"/>
      <w:r w:rsidRPr="00481B3D">
        <w:rPr>
          <w:rFonts w:hint="eastAsia"/>
        </w:rPr>
        <w:t>３　認定基準の内容</w:t>
      </w:r>
      <w:bookmarkEnd w:id="14"/>
    </w:p>
    <w:p w14:paraId="3EF91A72" w14:textId="25295490" w:rsidR="00382C49" w:rsidRPr="00502678" w:rsidRDefault="00382C49" w:rsidP="00D50B95">
      <w:pPr>
        <w:ind w:left="440" w:hangingChars="200" w:hanging="440"/>
        <w:jc w:val="left"/>
        <w:rPr>
          <w:rFonts w:asciiTheme="majorEastAsia" w:eastAsiaTheme="majorEastAsia" w:hAnsiTheme="majorEastAsia"/>
          <w:sz w:val="22"/>
        </w:rPr>
      </w:pPr>
      <w:r w:rsidRPr="00502678">
        <w:rPr>
          <w:rFonts w:asciiTheme="majorEastAsia" w:eastAsiaTheme="majorEastAsia" w:hAnsiTheme="majorEastAsia" w:hint="eastAsia"/>
          <w:sz w:val="22"/>
        </w:rPr>
        <w:t xml:space="preserve">　</w:t>
      </w:r>
      <w:r w:rsidR="0013304E" w:rsidRPr="00502678">
        <w:rPr>
          <w:rFonts w:asciiTheme="majorEastAsia" w:eastAsiaTheme="majorEastAsia" w:hAnsiTheme="majorEastAsia" w:hint="eastAsia"/>
          <w:sz w:val="22"/>
        </w:rPr>
        <w:t xml:space="preserve">　　</w:t>
      </w:r>
      <w:r w:rsidRPr="00502678">
        <w:rPr>
          <w:rFonts w:asciiTheme="majorEastAsia" w:eastAsiaTheme="majorEastAsia" w:hAnsiTheme="majorEastAsia" w:hint="eastAsia"/>
          <w:sz w:val="22"/>
        </w:rPr>
        <w:t>則第</w:t>
      </w:r>
      <w:r w:rsidRPr="00502678">
        <w:rPr>
          <w:rFonts w:asciiTheme="majorEastAsia" w:eastAsiaTheme="majorEastAsia" w:hAnsiTheme="majorEastAsia"/>
          <w:sz w:val="22"/>
        </w:rPr>
        <w:t>21条に定める認定基準の内容は以下のとおりである。なお、</w:t>
      </w:r>
      <w:r w:rsidR="00F660F6">
        <w:rPr>
          <w:rFonts w:asciiTheme="majorEastAsia" w:eastAsiaTheme="majorEastAsia" w:hAnsiTheme="majorEastAsia" w:hint="eastAsia"/>
          <w:sz w:val="22"/>
        </w:rPr>
        <w:t>「</w:t>
      </w:r>
      <w:r w:rsidRPr="00502678">
        <w:rPr>
          <w:rFonts w:asciiTheme="majorEastAsia" w:eastAsiaTheme="majorEastAsia" w:hAnsiTheme="majorEastAsia"/>
          <w:sz w:val="22"/>
        </w:rPr>
        <w:t>生活困窮者自立支援法に基づく</w:t>
      </w:r>
      <w:r w:rsidR="00533FE7" w:rsidRPr="00502678">
        <w:rPr>
          <w:rFonts w:asciiTheme="majorEastAsia" w:eastAsiaTheme="majorEastAsia" w:hAnsiTheme="majorEastAsia" w:hint="eastAsia"/>
          <w:sz w:val="22"/>
        </w:rPr>
        <w:t>認定</w:t>
      </w:r>
      <w:r w:rsidRPr="00502678">
        <w:rPr>
          <w:rFonts w:asciiTheme="majorEastAsia" w:eastAsiaTheme="majorEastAsia" w:hAnsiTheme="majorEastAsia"/>
          <w:sz w:val="22"/>
        </w:rPr>
        <w:t>就労訓練事業の実施に関するガイドライン</w:t>
      </w:r>
      <w:r w:rsidR="00F660F6">
        <w:rPr>
          <w:rFonts w:asciiTheme="majorEastAsia" w:eastAsiaTheme="majorEastAsia" w:hAnsiTheme="majorEastAsia" w:hint="eastAsia"/>
          <w:sz w:val="22"/>
        </w:rPr>
        <w:t>」</w:t>
      </w:r>
      <w:r w:rsidR="00533FE7" w:rsidRPr="00502678">
        <w:rPr>
          <w:rFonts w:asciiTheme="majorEastAsia" w:eastAsiaTheme="majorEastAsia" w:hAnsiTheme="majorEastAsia" w:hint="eastAsia"/>
          <w:sz w:val="22"/>
        </w:rPr>
        <w:t>（平成</w:t>
      </w:r>
      <w:r w:rsidR="00F660F6">
        <w:rPr>
          <w:rFonts w:asciiTheme="majorEastAsia" w:eastAsiaTheme="majorEastAsia" w:hAnsiTheme="majorEastAsia"/>
          <w:sz w:val="22"/>
        </w:rPr>
        <w:t>30</w:t>
      </w:r>
      <w:r w:rsidR="00533FE7" w:rsidRPr="00502678">
        <w:rPr>
          <w:rFonts w:asciiTheme="majorEastAsia" w:eastAsiaTheme="majorEastAsia" w:hAnsiTheme="majorEastAsia"/>
          <w:sz w:val="22"/>
        </w:rPr>
        <w:t>年</w:t>
      </w:r>
      <w:r w:rsidR="009077B3">
        <w:rPr>
          <w:rFonts w:asciiTheme="majorEastAsia" w:eastAsiaTheme="majorEastAsia" w:hAnsiTheme="majorEastAsia" w:hint="eastAsia"/>
          <w:sz w:val="22"/>
        </w:rPr>
        <w:t>10</w:t>
      </w:r>
      <w:r w:rsidR="00533FE7" w:rsidRPr="00502678">
        <w:rPr>
          <w:rFonts w:asciiTheme="majorEastAsia" w:eastAsiaTheme="majorEastAsia" w:hAnsiTheme="majorEastAsia"/>
          <w:sz w:val="22"/>
        </w:rPr>
        <w:t>月</w:t>
      </w:r>
      <w:r w:rsidR="009077B3">
        <w:rPr>
          <w:rFonts w:asciiTheme="majorEastAsia" w:eastAsiaTheme="majorEastAsia" w:hAnsiTheme="majorEastAsia" w:hint="eastAsia"/>
          <w:sz w:val="22"/>
        </w:rPr>
        <w:t>１</w:t>
      </w:r>
      <w:r w:rsidR="00533FE7" w:rsidRPr="00502678">
        <w:rPr>
          <w:rFonts w:asciiTheme="majorEastAsia" w:eastAsiaTheme="majorEastAsia" w:hAnsiTheme="majorEastAsia"/>
          <w:sz w:val="22"/>
        </w:rPr>
        <w:t>日社援発</w:t>
      </w:r>
      <w:r w:rsidR="009077B3">
        <w:rPr>
          <w:rFonts w:asciiTheme="majorEastAsia" w:eastAsiaTheme="majorEastAsia" w:hAnsiTheme="majorEastAsia" w:hint="eastAsia"/>
          <w:sz w:val="22"/>
        </w:rPr>
        <w:t>100</w:t>
      </w:r>
      <w:r w:rsidR="009077B3" w:rsidRPr="00E243D2">
        <w:rPr>
          <w:rFonts w:asciiTheme="majorEastAsia" w:eastAsiaTheme="majorEastAsia" w:hAnsiTheme="majorEastAsia" w:hint="eastAsia"/>
          <w:sz w:val="22"/>
        </w:rPr>
        <w:t>1</w:t>
      </w:r>
      <w:r w:rsidR="00533FE7" w:rsidRPr="00E243D2">
        <w:rPr>
          <w:rFonts w:asciiTheme="majorEastAsia" w:eastAsiaTheme="majorEastAsia" w:hAnsiTheme="majorEastAsia"/>
          <w:sz w:val="22"/>
        </w:rPr>
        <w:t>第</w:t>
      </w:r>
      <w:r w:rsidR="009077B3" w:rsidRPr="00E243D2">
        <w:rPr>
          <w:rFonts w:asciiTheme="majorEastAsia" w:eastAsiaTheme="majorEastAsia" w:hAnsiTheme="majorEastAsia" w:hint="eastAsia"/>
          <w:sz w:val="22"/>
        </w:rPr>
        <w:t>２</w:t>
      </w:r>
      <w:r w:rsidR="00533FE7" w:rsidRPr="00E243D2">
        <w:rPr>
          <w:rFonts w:asciiTheme="majorEastAsia" w:eastAsiaTheme="majorEastAsia" w:hAnsiTheme="majorEastAsia"/>
          <w:sz w:val="22"/>
        </w:rPr>
        <w:t>号厚</w:t>
      </w:r>
      <w:r w:rsidR="00533FE7" w:rsidRPr="00502678">
        <w:rPr>
          <w:rFonts w:asciiTheme="majorEastAsia" w:eastAsiaTheme="majorEastAsia" w:hAnsiTheme="majorEastAsia"/>
          <w:sz w:val="22"/>
        </w:rPr>
        <w:t>生労働省社会・援護局長通知</w:t>
      </w:r>
      <w:r w:rsidR="00F660F6">
        <w:rPr>
          <w:rFonts w:asciiTheme="majorEastAsia" w:eastAsiaTheme="majorEastAsia" w:hAnsiTheme="majorEastAsia" w:hint="eastAsia"/>
          <w:sz w:val="22"/>
        </w:rPr>
        <w:t>別添</w:t>
      </w:r>
      <w:r w:rsidR="00533FE7" w:rsidRPr="00502678">
        <w:rPr>
          <w:rFonts w:asciiTheme="majorEastAsia" w:eastAsiaTheme="majorEastAsia" w:hAnsiTheme="majorEastAsia" w:hint="eastAsia"/>
          <w:sz w:val="22"/>
        </w:rPr>
        <w:t>）</w:t>
      </w:r>
      <w:r w:rsidRPr="00502678">
        <w:rPr>
          <w:rFonts w:asciiTheme="majorEastAsia" w:eastAsiaTheme="majorEastAsia" w:hAnsiTheme="majorEastAsia"/>
          <w:sz w:val="22"/>
        </w:rPr>
        <w:t>は、当該認定基準を補足し、認定を受けた事業者が遵守すべき事項を定めたものであり、併せて参照すべきである。</w:t>
      </w:r>
    </w:p>
    <w:p w14:paraId="7578660C" w14:textId="77777777" w:rsidR="00D60ECA" w:rsidRPr="00502678" w:rsidRDefault="00D60ECA" w:rsidP="00FE4C8E">
      <w:pPr>
        <w:ind w:left="440" w:hangingChars="200" w:hanging="440"/>
        <w:jc w:val="left"/>
        <w:rPr>
          <w:rFonts w:asciiTheme="majorEastAsia" w:eastAsiaTheme="majorEastAsia" w:hAnsiTheme="majorEastAsia"/>
          <w:sz w:val="22"/>
        </w:rPr>
      </w:pPr>
    </w:p>
    <w:p w14:paraId="26EFC403" w14:textId="77777777" w:rsidR="00DD1AC7" w:rsidRPr="00502678" w:rsidRDefault="00382C49" w:rsidP="00EB47F1">
      <w:pPr>
        <w:jc w:val="left"/>
        <w:rPr>
          <w:rFonts w:asciiTheme="majorEastAsia" w:eastAsiaTheme="majorEastAsia" w:hAnsiTheme="majorEastAsia"/>
          <w:b/>
          <w:sz w:val="22"/>
        </w:rPr>
      </w:pPr>
      <w:r w:rsidRPr="00502678">
        <w:rPr>
          <w:rFonts w:asciiTheme="majorEastAsia" w:eastAsiaTheme="majorEastAsia" w:hAnsiTheme="majorEastAsia" w:hint="eastAsia"/>
          <w:b/>
          <w:sz w:val="22"/>
        </w:rPr>
        <w:t>（１）　就労訓練事業者に関する要件</w:t>
      </w:r>
    </w:p>
    <w:p w14:paraId="573F5F0F" w14:textId="77777777" w:rsidR="00DD1AC7" w:rsidRPr="00502678" w:rsidRDefault="00267B84" w:rsidP="00EB47F1">
      <w:pPr>
        <w:jc w:val="left"/>
        <w:rPr>
          <w:rFonts w:asciiTheme="majorEastAsia" w:eastAsiaTheme="majorEastAsia" w:hAnsiTheme="majorEastAsia"/>
          <w:b/>
          <w:sz w:val="22"/>
        </w:rPr>
      </w:pPr>
      <w:r w:rsidRPr="00502678">
        <w:rPr>
          <w:rFonts w:asciiTheme="majorEastAsia" w:eastAsiaTheme="majorEastAsia" w:hAnsiTheme="majorEastAsia" w:hint="eastAsia"/>
          <w:b/>
          <w:sz w:val="22"/>
        </w:rPr>
        <w:t xml:space="preserve">　</w:t>
      </w:r>
      <w:r w:rsidR="00382C49" w:rsidRPr="00502678">
        <w:rPr>
          <w:rFonts w:asciiTheme="majorEastAsia" w:eastAsiaTheme="majorEastAsia" w:hAnsiTheme="majorEastAsia" w:hint="eastAsia"/>
          <w:b/>
          <w:sz w:val="22"/>
        </w:rPr>
        <w:t>①　法人格を有すること。</w:t>
      </w:r>
    </w:p>
    <w:p w14:paraId="352EB697" w14:textId="77777777" w:rsidR="00CF65AE" w:rsidRPr="00502678" w:rsidRDefault="00CF65AE" w:rsidP="00FE4C8E">
      <w:pPr>
        <w:jc w:val="left"/>
        <w:rPr>
          <w:rFonts w:asciiTheme="majorEastAsia" w:eastAsiaTheme="majorEastAsia" w:hAnsiTheme="majorEastAsia"/>
          <w:sz w:val="22"/>
        </w:rPr>
      </w:pPr>
    </w:p>
    <w:p w14:paraId="5C1F8729" w14:textId="77777777" w:rsidR="00DD1AC7" w:rsidRPr="00502678" w:rsidRDefault="00DD1AC7" w:rsidP="00EB47F1">
      <w:pPr>
        <w:jc w:val="left"/>
        <w:rPr>
          <w:rFonts w:asciiTheme="majorEastAsia" w:eastAsiaTheme="majorEastAsia" w:hAnsiTheme="majorEastAsia"/>
          <w:b/>
          <w:sz w:val="22"/>
        </w:rPr>
      </w:pPr>
      <w:r w:rsidRPr="00502678">
        <w:rPr>
          <w:rFonts w:asciiTheme="majorEastAsia" w:eastAsiaTheme="majorEastAsia" w:hAnsiTheme="majorEastAsia" w:hint="eastAsia"/>
          <w:b/>
          <w:sz w:val="22"/>
        </w:rPr>
        <w:t xml:space="preserve">　</w:t>
      </w:r>
      <w:r w:rsidR="00382C49" w:rsidRPr="00502678">
        <w:rPr>
          <w:rFonts w:asciiTheme="majorEastAsia" w:eastAsiaTheme="majorEastAsia" w:hAnsiTheme="majorEastAsia" w:hint="eastAsia"/>
          <w:b/>
          <w:sz w:val="22"/>
        </w:rPr>
        <w:t>②　就労訓練事業を健全に遂行するに足りる施設、人員及び財政的基礎を有すること。</w:t>
      </w:r>
    </w:p>
    <w:p w14:paraId="40911499" w14:textId="77777777" w:rsidR="00CF65AE" w:rsidRPr="00502678" w:rsidRDefault="00CF65AE" w:rsidP="00FE4C8E">
      <w:pPr>
        <w:jc w:val="left"/>
        <w:rPr>
          <w:rFonts w:asciiTheme="majorEastAsia" w:eastAsiaTheme="majorEastAsia" w:hAnsiTheme="majorEastAsia"/>
          <w:sz w:val="22"/>
        </w:rPr>
      </w:pPr>
    </w:p>
    <w:p w14:paraId="18D01038" w14:textId="77777777" w:rsidR="00DD1AC7" w:rsidRPr="00502678" w:rsidRDefault="00DD1AC7" w:rsidP="00EB47F1">
      <w:pPr>
        <w:jc w:val="left"/>
        <w:rPr>
          <w:rFonts w:asciiTheme="majorEastAsia" w:eastAsiaTheme="majorEastAsia" w:hAnsiTheme="majorEastAsia"/>
          <w:b/>
          <w:sz w:val="22"/>
        </w:rPr>
      </w:pPr>
      <w:r w:rsidRPr="00502678">
        <w:rPr>
          <w:rFonts w:asciiTheme="majorEastAsia" w:eastAsiaTheme="majorEastAsia" w:hAnsiTheme="majorEastAsia" w:hint="eastAsia"/>
          <w:b/>
          <w:sz w:val="22"/>
        </w:rPr>
        <w:t xml:space="preserve">　</w:t>
      </w:r>
      <w:r w:rsidR="00382C49" w:rsidRPr="00502678">
        <w:rPr>
          <w:rFonts w:asciiTheme="majorEastAsia" w:eastAsiaTheme="majorEastAsia" w:hAnsiTheme="majorEastAsia" w:hint="eastAsia"/>
          <w:b/>
          <w:sz w:val="22"/>
        </w:rPr>
        <w:t>③　自立相談支援機関のあっせんに応じ生活困窮者を受け入れること。</w:t>
      </w:r>
    </w:p>
    <w:p w14:paraId="010AF7A2" w14:textId="77777777" w:rsidR="00CF65AE" w:rsidRPr="00502678" w:rsidRDefault="00CF65AE" w:rsidP="00FE4C8E">
      <w:pPr>
        <w:jc w:val="left"/>
        <w:rPr>
          <w:rFonts w:asciiTheme="majorEastAsia" w:eastAsiaTheme="majorEastAsia" w:hAnsiTheme="majorEastAsia"/>
          <w:sz w:val="22"/>
        </w:rPr>
      </w:pPr>
    </w:p>
    <w:p w14:paraId="1CCAB9AD" w14:textId="77777777" w:rsidR="00DD1AC7" w:rsidRPr="00502678" w:rsidRDefault="00DD1AC7" w:rsidP="00EB47F1">
      <w:pPr>
        <w:jc w:val="left"/>
        <w:rPr>
          <w:rFonts w:asciiTheme="majorEastAsia" w:eastAsiaTheme="majorEastAsia" w:hAnsiTheme="majorEastAsia"/>
          <w:b/>
          <w:sz w:val="22"/>
        </w:rPr>
      </w:pPr>
      <w:r w:rsidRPr="00502678">
        <w:rPr>
          <w:rFonts w:asciiTheme="majorEastAsia" w:eastAsiaTheme="majorEastAsia" w:hAnsiTheme="majorEastAsia" w:hint="eastAsia"/>
          <w:b/>
          <w:sz w:val="22"/>
        </w:rPr>
        <w:t xml:space="preserve">　</w:t>
      </w:r>
      <w:r w:rsidR="00382C49" w:rsidRPr="00502678">
        <w:rPr>
          <w:rFonts w:asciiTheme="majorEastAsia" w:eastAsiaTheme="majorEastAsia" w:hAnsiTheme="majorEastAsia" w:hint="eastAsia"/>
          <w:b/>
          <w:sz w:val="22"/>
        </w:rPr>
        <w:t>④　就労訓練事業の実施状況に関する情報の公開について必要な措置を講じること。</w:t>
      </w:r>
    </w:p>
    <w:p w14:paraId="2841E1B1" w14:textId="77777777" w:rsidR="00CF65AE" w:rsidRPr="00502678" w:rsidRDefault="00CF65AE" w:rsidP="00FE4C8E">
      <w:pPr>
        <w:jc w:val="left"/>
        <w:rPr>
          <w:rFonts w:asciiTheme="majorEastAsia" w:eastAsiaTheme="majorEastAsia" w:hAnsiTheme="majorEastAsia"/>
          <w:sz w:val="22"/>
        </w:rPr>
      </w:pPr>
    </w:p>
    <w:p w14:paraId="027BF8FE" w14:textId="77777777" w:rsidR="00DD1AC7" w:rsidRPr="00502678" w:rsidRDefault="00DD1AC7" w:rsidP="00FE4C8E">
      <w:pPr>
        <w:jc w:val="left"/>
        <w:rPr>
          <w:rFonts w:asciiTheme="majorEastAsia" w:eastAsiaTheme="majorEastAsia" w:hAnsiTheme="majorEastAsia"/>
          <w:b/>
          <w:sz w:val="22"/>
        </w:rPr>
      </w:pPr>
      <w:r w:rsidRPr="00502678">
        <w:rPr>
          <w:rFonts w:asciiTheme="majorEastAsia" w:eastAsiaTheme="majorEastAsia" w:hAnsiTheme="majorEastAsia" w:hint="eastAsia"/>
          <w:b/>
          <w:sz w:val="22"/>
        </w:rPr>
        <w:t xml:space="preserve">　</w:t>
      </w:r>
      <w:r w:rsidR="00382C49" w:rsidRPr="00502678">
        <w:rPr>
          <w:rFonts w:asciiTheme="majorEastAsia" w:eastAsiaTheme="majorEastAsia" w:hAnsiTheme="majorEastAsia" w:hint="eastAsia"/>
          <w:b/>
          <w:sz w:val="22"/>
        </w:rPr>
        <w:t>⑤　次のいずれにも該当しない者であること。</w:t>
      </w:r>
    </w:p>
    <w:p w14:paraId="690BCE26" w14:textId="77777777" w:rsidR="00DD1AC7" w:rsidRPr="00502678" w:rsidRDefault="00DD1AC7" w:rsidP="00FE4C8E">
      <w:pPr>
        <w:ind w:left="660" w:hangingChars="300" w:hanging="660"/>
        <w:jc w:val="left"/>
        <w:rPr>
          <w:rFonts w:asciiTheme="majorEastAsia" w:eastAsiaTheme="majorEastAsia" w:hAnsiTheme="majorEastAsia"/>
          <w:sz w:val="22"/>
        </w:rPr>
      </w:pPr>
      <w:r w:rsidRPr="00502678">
        <w:rPr>
          <w:rFonts w:asciiTheme="majorEastAsia" w:eastAsiaTheme="majorEastAsia" w:hAnsiTheme="majorEastAsia" w:hint="eastAsia"/>
          <w:sz w:val="22"/>
        </w:rPr>
        <w:t xml:space="preserve">　　</w:t>
      </w:r>
      <w:r w:rsidR="00382C49" w:rsidRPr="00502678">
        <w:rPr>
          <w:rFonts w:asciiTheme="majorEastAsia" w:eastAsiaTheme="majorEastAsia" w:hAnsiTheme="majorEastAsia" w:hint="eastAsia"/>
          <w:sz w:val="22"/>
        </w:rPr>
        <w:t>ア　法その他の社会福祉に関する法律又は労働基準に関する法律の規定により、罰金以上の刑に処せられ、その執行を終わり、又は執行を受けることがなくなった日から起算して５年を経過しない者</w:t>
      </w:r>
    </w:p>
    <w:p w14:paraId="04F06DE7" w14:textId="77777777" w:rsidR="00382C49" w:rsidRPr="00502678" w:rsidRDefault="00382C49" w:rsidP="00FE4C8E">
      <w:pPr>
        <w:ind w:leftChars="300" w:left="850" w:hangingChars="100" w:hanging="220"/>
        <w:jc w:val="left"/>
        <w:rPr>
          <w:rFonts w:asciiTheme="majorEastAsia" w:eastAsiaTheme="majorEastAsia" w:hAnsiTheme="majorEastAsia"/>
          <w:sz w:val="22"/>
        </w:rPr>
      </w:pPr>
      <w:r w:rsidRPr="00502678">
        <w:rPr>
          <w:rFonts w:asciiTheme="majorEastAsia" w:eastAsiaTheme="majorEastAsia" w:hAnsiTheme="majorEastAsia" w:hint="eastAsia"/>
          <w:sz w:val="22"/>
        </w:rPr>
        <w:t>※「その他の社会福祉に関する法律又は労働基準に関する法律」とは、例えば、以下の法律が挙げられる。</w:t>
      </w:r>
    </w:p>
    <w:p w14:paraId="16B4DA70" w14:textId="77777777" w:rsidR="00382C49" w:rsidRPr="00502678" w:rsidRDefault="00382C49" w:rsidP="00FE4C8E">
      <w:pPr>
        <w:ind w:firstLineChars="400" w:firstLine="800"/>
        <w:rPr>
          <w:rFonts w:hAnsi="ＭＳ ゴシック"/>
          <w:sz w:val="20"/>
          <w:szCs w:val="20"/>
        </w:rPr>
      </w:pPr>
      <w:r w:rsidRPr="00502678">
        <w:rPr>
          <w:rFonts w:hAnsi="ＭＳ ゴシック" w:hint="eastAsia"/>
          <w:sz w:val="20"/>
          <w:szCs w:val="20"/>
        </w:rPr>
        <w:t>○</w:t>
      </w:r>
      <w:r w:rsidRPr="00502678">
        <w:rPr>
          <w:rFonts w:hAnsi="ＭＳ ゴシック"/>
          <w:sz w:val="20"/>
          <w:szCs w:val="20"/>
        </w:rPr>
        <w:t xml:space="preserve"> </w:t>
      </w:r>
      <w:r w:rsidRPr="00502678">
        <w:rPr>
          <w:rFonts w:hAnsi="ＭＳ ゴシック" w:hint="eastAsia"/>
          <w:sz w:val="20"/>
          <w:szCs w:val="20"/>
        </w:rPr>
        <w:t>児童福祉法（昭和</w:t>
      </w:r>
      <w:r w:rsidRPr="00502678">
        <w:rPr>
          <w:rFonts w:hAnsi="ＭＳ ゴシック"/>
          <w:sz w:val="20"/>
          <w:szCs w:val="20"/>
        </w:rPr>
        <w:t xml:space="preserve">22年法律第164号） </w:t>
      </w:r>
    </w:p>
    <w:p w14:paraId="332CB1E9" w14:textId="760357ED" w:rsidR="00382C49" w:rsidRPr="00502678" w:rsidRDefault="00382C49" w:rsidP="00FE4C8E">
      <w:pPr>
        <w:ind w:firstLineChars="400" w:firstLine="800"/>
        <w:rPr>
          <w:rFonts w:hAnsi="ＭＳ ゴシック"/>
          <w:sz w:val="20"/>
          <w:szCs w:val="20"/>
        </w:rPr>
      </w:pPr>
      <w:r w:rsidRPr="00502678">
        <w:rPr>
          <w:rFonts w:hAnsi="ＭＳ ゴシック" w:hint="eastAsia"/>
          <w:sz w:val="20"/>
          <w:szCs w:val="20"/>
        </w:rPr>
        <w:t>○</w:t>
      </w:r>
      <w:r w:rsidRPr="00502678">
        <w:rPr>
          <w:rFonts w:hAnsi="ＭＳ ゴシック"/>
          <w:sz w:val="20"/>
          <w:szCs w:val="20"/>
        </w:rPr>
        <w:t xml:space="preserve"> </w:t>
      </w:r>
      <w:r w:rsidRPr="00502678">
        <w:rPr>
          <w:rFonts w:hAnsi="ＭＳ ゴシック" w:hint="eastAsia"/>
          <w:sz w:val="20"/>
          <w:szCs w:val="20"/>
        </w:rPr>
        <w:t>身体障害者福祉法（昭和</w:t>
      </w:r>
      <w:r w:rsidRPr="00502678">
        <w:rPr>
          <w:rFonts w:hAnsi="ＭＳ ゴシック"/>
          <w:sz w:val="20"/>
          <w:szCs w:val="20"/>
        </w:rPr>
        <w:t>24年法律第</w:t>
      </w:r>
      <w:r w:rsidR="004A36F1">
        <w:rPr>
          <w:rFonts w:hAnsi="ＭＳ ゴシック"/>
          <w:sz w:val="20"/>
          <w:szCs w:val="20"/>
        </w:rPr>
        <w:t>283</w:t>
      </w:r>
      <w:r w:rsidRPr="00502678">
        <w:rPr>
          <w:rFonts w:hAnsi="ＭＳ ゴシック"/>
          <w:sz w:val="20"/>
          <w:szCs w:val="20"/>
        </w:rPr>
        <w:t>号）</w:t>
      </w:r>
    </w:p>
    <w:p w14:paraId="54B20C76" w14:textId="77777777" w:rsidR="00382C49" w:rsidRPr="00502678" w:rsidRDefault="00382C49" w:rsidP="00FE4C8E">
      <w:pPr>
        <w:ind w:firstLineChars="400" w:firstLine="800"/>
        <w:rPr>
          <w:rFonts w:hAnsi="ＭＳ ゴシック"/>
          <w:sz w:val="20"/>
          <w:szCs w:val="20"/>
        </w:rPr>
      </w:pPr>
      <w:r w:rsidRPr="00502678">
        <w:rPr>
          <w:rFonts w:hAnsi="ＭＳ ゴシック" w:hint="eastAsia"/>
          <w:sz w:val="20"/>
          <w:szCs w:val="20"/>
        </w:rPr>
        <w:t>○</w:t>
      </w:r>
      <w:r w:rsidRPr="00502678">
        <w:rPr>
          <w:rFonts w:hAnsi="ＭＳ ゴシック"/>
          <w:sz w:val="20"/>
          <w:szCs w:val="20"/>
        </w:rPr>
        <w:t xml:space="preserve"> </w:t>
      </w:r>
      <w:r w:rsidRPr="00502678">
        <w:rPr>
          <w:rFonts w:hAnsi="ＭＳ ゴシック" w:hint="eastAsia"/>
          <w:sz w:val="20"/>
          <w:szCs w:val="20"/>
        </w:rPr>
        <w:t>精神保健及び精神障害者福祉に関する法律</w:t>
      </w:r>
      <w:r w:rsidRPr="00502678">
        <w:rPr>
          <w:rFonts w:hAnsi="ＭＳ ゴシック" w:hint="eastAsia"/>
          <w:bCs/>
          <w:sz w:val="20"/>
          <w:szCs w:val="20"/>
        </w:rPr>
        <w:t>（昭和</w:t>
      </w:r>
      <w:r w:rsidRPr="00502678">
        <w:rPr>
          <w:rFonts w:hAnsi="ＭＳ ゴシック"/>
          <w:bCs/>
          <w:sz w:val="20"/>
          <w:szCs w:val="20"/>
        </w:rPr>
        <w:t>25年法律第123号）</w:t>
      </w:r>
    </w:p>
    <w:p w14:paraId="4D94FC62" w14:textId="77777777" w:rsidR="00382C49" w:rsidRPr="00502678" w:rsidRDefault="00382C49" w:rsidP="00FE4C8E">
      <w:pPr>
        <w:ind w:firstLineChars="400" w:firstLine="800"/>
        <w:rPr>
          <w:rFonts w:hAnsi="ＭＳ ゴシック"/>
          <w:sz w:val="20"/>
          <w:szCs w:val="20"/>
        </w:rPr>
      </w:pPr>
      <w:r w:rsidRPr="00502678">
        <w:rPr>
          <w:rFonts w:hAnsi="ＭＳ ゴシック" w:hint="eastAsia"/>
          <w:sz w:val="20"/>
          <w:szCs w:val="20"/>
        </w:rPr>
        <w:t>○</w:t>
      </w:r>
      <w:r w:rsidRPr="00502678">
        <w:rPr>
          <w:rFonts w:hAnsi="ＭＳ ゴシック"/>
          <w:sz w:val="20"/>
          <w:szCs w:val="20"/>
        </w:rPr>
        <w:t xml:space="preserve"> </w:t>
      </w:r>
      <w:r w:rsidRPr="00502678">
        <w:rPr>
          <w:rFonts w:hAnsi="ＭＳ ゴシック" w:hint="eastAsia"/>
          <w:sz w:val="20"/>
          <w:szCs w:val="20"/>
        </w:rPr>
        <w:t>生活保護法</w:t>
      </w:r>
    </w:p>
    <w:p w14:paraId="67A31C8F" w14:textId="77777777" w:rsidR="00382C49" w:rsidRPr="00502678" w:rsidRDefault="00382C49" w:rsidP="00FE4C8E">
      <w:pPr>
        <w:ind w:firstLineChars="400" w:firstLine="800"/>
        <w:rPr>
          <w:rFonts w:hAnsi="ＭＳ ゴシック"/>
          <w:sz w:val="20"/>
          <w:szCs w:val="20"/>
        </w:rPr>
      </w:pPr>
      <w:r w:rsidRPr="00502678">
        <w:rPr>
          <w:rFonts w:hAnsi="ＭＳ ゴシック" w:hint="eastAsia"/>
          <w:sz w:val="20"/>
          <w:szCs w:val="20"/>
        </w:rPr>
        <w:t>○</w:t>
      </w:r>
      <w:r w:rsidRPr="00502678">
        <w:rPr>
          <w:rFonts w:hAnsi="ＭＳ ゴシック"/>
          <w:sz w:val="20"/>
          <w:szCs w:val="20"/>
        </w:rPr>
        <w:t xml:space="preserve"> </w:t>
      </w:r>
      <w:r w:rsidRPr="00502678">
        <w:rPr>
          <w:rFonts w:hAnsi="ＭＳ ゴシック" w:hint="eastAsia"/>
          <w:sz w:val="20"/>
          <w:szCs w:val="20"/>
        </w:rPr>
        <w:t>社会福祉法</w:t>
      </w:r>
    </w:p>
    <w:p w14:paraId="778B756F" w14:textId="77777777" w:rsidR="00382C49" w:rsidRPr="00502678" w:rsidRDefault="00382C49" w:rsidP="00FE4C8E">
      <w:pPr>
        <w:ind w:firstLineChars="400" w:firstLine="800"/>
        <w:rPr>
          <w:rFonts w:hAnsi="ＭＳ ゴシック"/>
          <w:sz w:val="20"/>
          <w:szCs w:val="20"/>
        </w:rPr>
      </w:pPr>
      <w:r w:rsidRPr="00502678">
        <w:rPr>
          <w:rFonts w:hAnsi="ＭＳ ゴシック" w:hint="eastAsia"/>
          <w:sz w:val="20"/>
          <w:szCs w:val="20"/>
        </w:rPr>
        <w:lastRenderedPageBreak/>
        <w:t>○</w:t>
      </w:r>
      <w:r w:rsidRPr="00502678">
        <w:rPr>
          <w:rFonts w:hAnsi="ＭＳ ゴシック"/>
          <w:sz w:val="20"/>
          <w:szCs w:val="20"/>
        </w:rPr>
        <w:t xml:space="preserve"> </w:t>
      </w:r>
      <w:r w:rsidRPr="00502678">
        <w:rPr>
          <w:rFonts w:hAnsi="ＭＳ ゴシック" w:hint="eastAsia"/>
          <w:sz w:val="20"/>
          <w:szCs w:val="20"/>
        </w:rPr>
        <w:t>老人福祉法（昭和</w:t>
      </w:r>
      <w:r w:rsidRPr="00502678">
        <w:rPr>
          <w:rFonts w:hAnsi="ＭＳ ゴシック"/>
          <w:sz w:val="20"/>
          <w:szCs w:val="20"/>
        </w:rPr>
        <w:t>38年法律第133号）</w:t>
      </w:r>
    </w:p>
    <w:p w14:paraId="3C251B36" w14:textId="77777777" w:rsidR="00382C49" w:rsidRPr="00502678" w:rsidRDefault="00382C49" w:rsidP="00FE4C8E">
      <w:pPr>
        <w:ind w:firstLineChars="400" w:firstLine="800"/>
        <w:rPr>
          <w:rFonts w:hAnsi="ＭＳ ゴシック"/>
          <w:sz w:val="20"/>
          <w:szCs w:val="20"/>
        </w:rPr>
      </w:pPr>
      <w:r w:rsidRPr="00502678">
        <w:rPr>
          <w:rFonts w:hAnsi="ＭＳ ゴシック" w:hint="eastAsia"/>
          <w:sz w:val="20"/>
          <w:szCs w:val="20"/>
        </w:rPr>
        <w:t>○</w:t>
      </w:r>
      <w:r w:rsidRPr="00502678">
        <w:rPr>
          <w:rFonts w:hAnsi="ＭＳ ゴシック"/>
          <w:sz w:val="20"/>
          <w:szCs w:val="20"/>
        </w:rPr>
        <w:t xml:space="preserve"> </w:t>
      </w:r>
      <w:r w:rsidRPr="00502678">
        <w:rPr>
          <w:rFonts w:hAnsi="ＭＳ ゴシック" w:hint="eastAsia"/>
          <w:sz w:val="20"/>
          <w:szCs w:val="20"/>
        </w:rPr>
        <w:t>社会福祉士及び介護福祉士法（昭和</w:t>
      </w:r>
      <w:r w:rsidRPr="00502678">
        <w:rPr>
          <w:rFonts w:hAnsi="ＭＳ ゴシック"/>
          <w:sz w:val="20"/>
          <w:szCs w:val="20"/>
        </w:rPr>
        <w:t>62年法律第30号）</w:t>
      </w:r>
    </w:p>
    <w:p w14:paraId="7691B211" w14:textId="77777777" w:rsidR="00382C49" w:rsidRPr="00502678" w:rsidRDefault="00382C49" w:rsidP="00FE4C8E">
      <w:pPr>
        <w:ind w:firstLineChars="400" w:firstLine="800"/>
        <w:rPr>
          <w:rFonts w:hAnsi="ＭＳ ゴシック"/>
          <w:bCs/>
          <w:sz w:val="20"/>
          <w:szCs w:val="20"/>
        </w:rPr>
      </w:pPr>
      <w:r w:rsidRPr="00502678">
        <w:rPr>
          <w:rFonts w:hAnsi="ＭＳ ゴシック" w:hint="eastAsia"/>
          <w:sz w:val="20"/>
          <w:szCs w:val="20"/>
        </w:rPr>
        <w:t>○</w:t>
      </w:r>
      <w:r w:rsidRPr="00502678">
        <w:rPr>
          <w:rFonts w:hAnsi="ＭＳ ゴシック"/>
          <w:sz w:val="20"/>
          <w:szCs w:val="20"/>
        </w:rPr>
        <w:t xml:space="preserve"> </w:t>
      </w:r>
      <w:r w:rsidRPr="00502678">
        <w:rPr>
          <w:rFonts w:hAnsi="ＭＳ ゴシック" w:hint="eastAsia"/>
          <w:sz w:val="20"/>
          <w:szCs w:val="20"/>
        </w:rPr>
        <w:t>介護保険法</w:t>
      </w:r>
      <w:r w:rsidRPr="00502678">
        <w:rPr>
          <w:rFonts w:hAnsi="ＭＳ ゴシック" w:hint="eastAsia"/>
          <w:bCs/>
          <w:sz w:val="20"/>
          <w:szCs w:val="20"/>
        </w:rPr>
        <w:t>（平成</w:t>
      </w:r>
      <w:r w:rsidRPr="00502678">
        <w:rPr>
          <w:rFonts w:hAnsi="ＭＳ ゴシック"/>
          <w:bCs/>
          <w:sz w:val="20"/>
          <w:szCs w:val="20"/>
        </w:rPr>
        <w:t>9年法律第123号）</w:t>
      </w:r>
    </w:p>
    <w:p w14:paraId="4E693301" w14:textId="77777777" w:rsidR="00382C49" w:rsidRPr="00502678" w:rsidRDefault="00382C49" w:rsidP="00FE4C8E">
      <w:pPr>
        <w:ind w:firstLineChars="400" w:firstLine="800"/>
        <w:rPr>
          <w:rFonts w:hAnsi="ＭＳ ゴシック"/>
          <w:bCs/>
          <w:sz w:val="20"/>
          <w:szCs w:val="20"/>
        </w:rPr>
      </w:pPr>
      <w:r w:rsidRPr="00502678">
        <w:rPr>
          <w:rFonts w:hAnsi="ＭＳ ゴシック" w:hint="eastAsia"/>
          <w:bCs/>
          <w:sz w:val="20"/>
          <w:szCs w:val="20"/>
        </w:rPr>
        <w:t>○</w:t>
      </w:r>
      <w:r w:rsidRPr="00502678">
        <w:rPr>
          <w:rFonts w:hAnsi="ＭＳ ゴシック"/>
          <w:bCs/>
          <w:sz w:val="20"/>
          <w:szCs w:val="20"/>
        </w:rPr>
        <w:t xml:space="preserve"> </w:t>
      </w:r>
      <w:r w:rsidRPr="00502678">
        <w:rPr>
          <w:rFonts w:hAnsi="ＭＳ ゴシック" w:hint="eastAsia"/>
          <w:bCs/>
          <w:sz w:val="20"/>
          <w:szCs w:val="20"/>
        </w:rPr>
        <w:t>精神保健福祉士法（平成</w:t>
      </w:r>
      <w:r w:rsidRPr="00502678">
        <w:rPr>
          <w:rFonts w:hAnsi="ＭＳ ゴシック"/>
          <w:bCs/>
          <w:sz w:val="20"/>
          <w:szCs w:val="20"/>
        </w:rPr>
        <w:t>9年法律第131号）</w:t>
      </w:r>
    </w:p>
    <w:p w14:paraId="34D69EE1" w14:textId="77777777" w:rsidR="00E81AFA" w:rsidRPr="00502678" w:rsidRDefault="00E81AFA" w:rsidP="00FE4C8E">
      <w:pPr>
        <w:ind w:firstLineChars="400" w:firstLine="800"/>
        <w:rPr>
          <w:rFonts w:hAnsi="ＭＳ ゴシック"/>
          <w:bCs/>
          <w:sz w:val="20"/>
          <w:szCs w:val="20"/>
        </w:rPr>
      </w:pPr>
      <w:r w:rsidRPr="00502678">
        <w:rPr>
          <w:rFonts w:hAnsi="ＭＳ ゴシック" w:hint="eastAsia"/>
          <w:bCs/>
          <w:sz w:val="20"/>
          <w:szCs w:val="20"/>
        </w:rPr>
        <w:t>○</w:t>
      </w:r>
      <w:r w:rsidRPr="00502678">
        <w:rPr>
          <w:rFonts w:hAnsi="ＭＳ ゴシック"/>
          <w:bCs/>
          <w:sz w:val="20"/>
          <w:szCs w:val="20"/>
        </w:rPr>
        <w:t xml:space="preserve"> 障害者の日常生活及び社会生活を総合的に支援するための法律</w:t>
      </w:r>
      <w:r w:rsidRPr="00502678">
        <w:rPr>
          <w:rFonts w:hAnsi="ＭＳ ゴシック" w:hint="eastAsia"/>
          <w:bCs/>
          <w:sz w:val="20"/>
          <w:szCs w:val="20"/>
        </w:rPr>
        <w:t>（平成</w:t>
      </w:r>
      <w:r w:rsidRPr="00502678">
        <w:rPr>
          <w:rFonts w:hAnsi="ＭＳ ゴシック"/>
          <w:bCs/>
          <w:sz w:val="20"/>
          <w:szCs w:val="20"/>
        </w:rPr>
        <w:t>17年法律第123号）</w:t>
      </w:r>
    </w:p>
    <w:p w14:paraId="2899FEB2" w14:textId="77777777" w:rsidR="00382C49" w:rsidRPr="00502678" w:rsidRDefault="00382C49" w:rsidP="00FE4C8E">
      <w:pPr>
        <w:ind w:firstLineChars="400" w:firstLine="800"/>
        <w:rPr>
          <w:rFonts w:hAnsi="ＭＳ ゴシック"/>
          <w:sz w:val="20"/>
          <w:szCs w:val="20"/>
        </w:rPr>
      </w:pPr>
      <w:r w:rsidRPr="00502678">
        <w:rPr>
          <w:rFonts w:hAnsi="ＭＳ ゴシック" w:hint="eastAsia"/>
          <w:bCs/>
          <w:sz w:val="20"/>
          <w:szCs w:val="20"/>
        </w:rPr>
        <w:t>○</w:t>
      </w:r>
      <w:r w:rsidRPr="00502678">
        <w:rPr>
          <w:rFonts w:hAnsi="ＭＳ ゴシック"/>
          <w:bCs/>
          <w:sz w:val="20"/>
          <w:szCs w:val="20"/>
        </w:rPr>
        <w:t xml:space="preserve"> </w:t>
      </w:r>
      <w:r w:rsidRPr="00502678">
        <w:rPr>
          <w:rFonts w:hAnsi="ＭＳ ゴシック" w:hint="eastAsia"/>
          <w:bCs/>
          <w:sz w:val="20"/>
          <w:szCs w:val="20"/>
        </w:rPr>
        <w:t>障害者虐待の防止、障害者の養護者に対する支援等に関する法律（平成</w:t>
      </w:r>
      <w:r w:rsidRPr="00502678">
        <w:rPr>
          <w:rFonts w:hAnsi="ＭＳ ゴシック"/>
          <w:bCs/>
          <w:sz w:val="20"/>
          <w:szCs w:val="20"/>
        </w:rPr>
        <w:t>23年法律第79号）</w:t>
      </w:r>
    </w:p>
    <w:p w14:paraId="36CCCE27" w14:textId="77777777" w:rsidR="00382C49" w:rsidRPr="00502678" w:rsidRDefault="00382C49" w:rsidP="00FE4C8E">
      <w:pPr>
        <w:ind w:firstLineChars="400" w:firstLine="800"/>
        <w:rPr>
          <w:rFonts w:hAnsi="ＭＳ ゴシック"/>
          <w:bCs/>
          <w:sz w:val="20"/>
          <w:szCs w:val="20"/>
        </w:rPr>
      </w:pPr>
      <w:r w:rsidRPr="00502678">
        <w:rPr>
          <w:rFonts w:hAnsi="ＭＳ ゴシック" w:hint="eastAsia"/>
          <w:sz w:val="20"/>
          <w:szCs w:val="20"/>
        </w:rPr>
        <w:t>○</w:t>
      </w:r>
      <w:r w:rsidRPr="00502678">
        <w:rPr>
          <w:rFonts w:hAnsi="ＭＳ ゴシック"/>
          <w:sz w:val="20"/>
          <w:szCs w:val="20"/>
        </w:rPr>
        <w:t xml:space="preserve"> </w:t>
      </w:r>
      <w:r w:rsidRPr="00502678">
        <w:rPr>
          <w:rFonts w:hAnsi="ＭＳ ゴシック" w:hint="eastAsia"/>
          <w:sz w:val="20"/>
          <w:szCs w:val="20"/>
        </w:rPr>
        <w:t>労働基準法</w:t>
      </w:r>
      <w:r w:rsidRPr="00502678">
        <w:rPr>
          <w:rFonts w:hAnsi="ＭＳ ゴシック" w:hint="eastAsia"/>
          <w:bCs/>
          <w:sz w:val="20"/>
          <w:szCs w:val="20"/>
        </w:rPr>
        <w:t>（昭和</w:t>
      </w:r>
      <w:r w:rsidRPr="00502678">
        <w:rPr>
          <w:rFonts w:hAnsi="ＭＳ ゴシック"/>
          <w:bCs/>
          <w:sz w:val="20"/>
          <w:szCs w:val="20"/>
        </w:rPr>
        <w:t>22年法律第49号）</w:t>
      </w:r>
    </w:p>
    <w:p w14:paraId="6A0D7FB0" w14:textId="77777777" w:rsidR="00382C49" w:rsidRPr="00502678" w:rsidRDefault="00382C49" w:rsidP="00FE4C8E">
      <w:pPr>
        <w:ind w:firstLineChars="400" w:firstLine="800"/>
        <w:rPr>
          <w:rFonts w:hAnsi="ＭＳ ゴシック"/>
          <w:sz w:val="20"/>
          <w:szCs w:val="20"/>
        </w:rPr>
      </w:pPr>
      <w:r w:rsidRPr="00502678">
        <w:rPr>
          <w:rFonts w:hAnsi="ＭＳ ゴシック" w:hint="eastAsia"/>
          <w:bCs/>
          <w:sz w:val="20"/>
          <w:szCs w:val="20"/>
        </w:rPr>
        <w:t>○</w:t>
      </w:r>
      <w:r w:rsidRPr="00502678">
        <w:rPr>
          <w:rFonts w:hAnsi="ＭＳ ゴシック"/>
          <w:bCs/>
          <w:sz w:val="20"/>
          <w:szCs w:val="20"/>
        </w:rPr>
        <w:t xml:space="preserve"> </w:t>
      </w:r>
      <w:r w:rsidRPr="00502678">
        <w:rPr>
          <w:rFonts w:hAnsi="ＭＳ ゴシック" w:hint="eastAsia"/>
          <w:bCs/>
          <w:sz w:val="20"/>
          <w:szCs w:val="20"/>
        </w:rPr>
        <w:t>最低賃金法（昭和</w:t>
      </w:r>
      <w:r w:rsidRPr="00502678">
        <w:rPr>
          <w:rFonts w:hAnsi="ＭＳ ゴシック"/>
          <w:bCs/>
          <w:sz w:val="20"/>
          <w:szCs w:val="20"/>
        </w:rPr>
        <w:t>34年法律第137号）</w:t>
      </w:r>
    </w:p>
    <w:p w14:paraId="22E874C1" w14:textId="77777777" w:rsidR="00382C49" w:rsidRPr="00502678" w:rsidRDefault="00382C49" w:rsidP="00FE4C8E">
      <w:pPr>
        <w:ind w:firstLineChars="400" w:firstLine="800"/>
        <w:rPr>
          <w:rFonts w:hAnsi="ＭＳ ゴシック"/>
          <w:sz w:val="20"/>
          <w:szCs w:val="20"/>
        </w:rPr>
      </w:pPr>
      <w:r w:rsidRPr="00502678">
        <w:rPr>
          <w:rFonts w:hAnsi="ＭＳ ゴシック" w:hint="eastAsia"/>
          <w:sz w:val="20"/>
          <w:szCs w:val="20"/>
        </w:rPr>
        <w:t>○</w:t>
      </w:r>
      <w:r w:rsidRPr="00502678">
        <w:rPr>
          <w:rFonts w:hAnsi="ＭＳ ゴシック"/>
          <w:sz w:val="20"/>
          <w:szCs w:val="20"/>
        </w:rPr>
        <w:t xml:space="preserve"> </w:t>
      </w:r>
      <w:r w:rsidRPr="00502678">
        <w:rPr>
          <w:rFonts w:hAnsi="ＭＳ ゴシック" w:hint="eastAsia"/>
          <w:sz w:val="20"/>
          <w:szCs w:val="20"/>
        </w:rPr>
        <w:t>労働安全衛生法</w:t>
      </w:r>
      <w:r w:rsidRPr="00502678">
        <w:rPr>
          <w:rFonts w:hAnsi="ＭＳ ゴシック" w:hint="eastAsia"/>
          <w:bCs/>
          <w:sz w:val="20"/>
          <w:szCs w:val="20"/>
        </w:rPr>
        <w:t>（昭和</w:t>
      </w:r>
      <w:r w:rsidRPr="00502678">
        <w:rPr>
          <w:rFonts w:hAnsi="ＭＳ ゴシック"/>
          <w:bCs/>
          <w:sz w:val="20"/>
          <w:szCs w:val="20"/>
        </w:rPr>
        <w:t>47年法律第57号）</w:t>
      </w:r>
    </w:p>
    <w:p w14:paraId="4AD3E695" w14:textId="77777777" w:rsidR="00DD1AC7" w:rsidRPr="00502678" w:rsidRDefault="00382C49" w:rsidP="00FE4C8E">
      <w:pPr>
        <w:ind w:firstLineChars="400" w:firstLine="800"/>
        <w:rPr>
          <w:rFonts w:hAnsi="ＭＳ ゴシック"/>
          <w:bCs/>
          <w:sz w:val="20"/>
          <w:szCs w:val="20"/>
        </w:rPr>
      </w:pPr>
      <w:r w:rsidRPr="00502678">
        <w:rPr>
          <w:rFonts w:hAnsi="ＭＳ ゴシック" w:hint="eastAsia"/>
          <w:sz w:val="20"/>
          <w:szCs w:val="20"/>
        </w:rPr>
        <w:t>○</w:t>
      </w:r>
      <w:r w:rsidRPr="00502678">
        <w:rPr>
          <w:rFonts w:hAnsi="ＭＳ ゴシック"/>
          <w:sz w:val="20"/>
          <w:szCs w:val="20"/>
        </w:rPr>
        <w:t xml:space="preserve"> </w:t>
      </w:r>
      <w:r w:rsidRPr="00502678">
        <w:rPr>
          <w:rFonts w:hAnsi="ＭＳ ゴシック" w:hint="eastAsia"/>
          <w:sz w:val="20"/>
          <w:szCs w:val="20"/>
        </w:rPr>
        <w:t>賃金の支払の確保等に関する法律</w:t>
      </w:r>
      <w:r w:rsidRPr="00502678">
        <w:rPr>
          <w:rFonts w:hAnsi="ＭＳ ゴシック" w:hint="eastAsia"/>
          <w:bCs/>
          <w:sz w:val="20"/>
          <w:szCs w:val="20"/>
        </w:rPr>
        <w:t>（昭和</w:t>
      </w:r>
      <w:r w:rsidRPr="00502678">
        <w:rPr>
          <w:rFonts w:hAnsi="ＭＳ ゴシック"/>
          <w:bCs/>
          <w:sz w:val="20"/>
          <w:szCs w:val="20"/>
        </w:rPr>
        <w:t>51年法律第34号）</w:t>
      </w:r>
    </w:p>
    <w:p w14:paraId="3E41AD22" w14:textId="672FEEE9" w:rsidR="00DD1AC7" w:rsidRPr="00502678" w:rsidRDefault="00DD1AC7" w:rsidP="003B42C5">
      <w:pPr>
        <w:ind w:left="708" w:hangingChars="322" w:hanging="708"/>
        <w:jc w:val="left"/>
        <w:rPr>
          <w:rFonts w:hAnsi="ＭＳ ゴシック"/>
          <w:sz w:val="22"/>
        </w:rPr>
      </w:pPr>
      <w:r w:rsidRPr="00502678">
        <w:rPr>
          <w:rFonts w:asciiTheme="minorEastAsia" w:hAnsiTheme="minorEastAsia" w:hint="eastAsia"/>
          <w:bCs/>
          <w:sz w:val="22"/>
        </w:rPr>
        <w:t xml:space="preserve">　　</w:t>
      </w:r>
      <w:r w:rsidR="00382C49" w:rsidRPr="00502678">
        <w:rPr>
          <w:rFonts w:hAnsi="ＭＳ ゴシック" w:hint="eastAsia"/>
          <w:sz w:val="22"/>
        </w:rPr>
        <w:t>イ　就労訓練事業の認定の取消しを受け、当該取消しの日から起算して５年を経過しない者</w:t>
      </w:r>
    </w:p>
    <w:p w14:paraId="789BC45E" w14:textId="77777777" w:rsidR="00382C49" w:rsidRPr="00502678" w:rsidRDefault="00DB126E" w:rsidP="00FE4C8E">
      <w:pPr>
        <w:ind w:left="660" w:hangingChars="300" w:hanging="660"/>
        <w:jc w:val="left"/>
        <w:rPr>
          <w:rFonts w:hAnsi="ＭＳ ゴシック"/>
          <w:sz w:val="22"/>
        </w:rPr>
      </w:pPr>
      <w:r w:rsidRPr="00502678">
        <w:rPr>
          <w:rFonts w:hAnsi="ＭＳ ゴシック" w:hint="eastAsia"/>
          <w:sz w:val="22"/>
        </w:rPr>
        <w:t xml:space="preserve">　　</w:t>
      </w:r>
      <w:r w:rsidR="00382C49" w:rsidRPr="00502678">
        <w:rPr>
          <w:rFonts w:hAnsi="ＭＳ ゴシック" w:hint="eastAsia"/>
          <w:sz w:val="22"/>
        </w:rPr>
        <w:t>ウ　暴力団員による不当な行為の防止等に関する法律</w:t>
      </w:r>
      <w:r w:rsidR="00382C49" w:rsidRPr="00502678">
        <w:rPr>
          <w:rFonts w:hAnsi="ＭＳ ゴシック"/>
          <w:sz w:val="22"/>
        </w:rPr>
        <w:t>第２条</w:t>
      </w:r>
      <w:r w:rsidR="00382C49" w:rsidRPr="00502678">
        <w:rPr>
          <w:rFonts w:hAnsi="ＭＳ ゴシック" w:hint="eastAsia"/>
          <w:sz w:val="22"/>
        </w:rPr>
        <w:t>第６号に規定する暴力団員若しくは暴力団員でなくなった日から５年を経過しない者（以下</w:t>
      </w:r>
      <w:r w:rsidR="00286315" w:rsidRPr="00502678">
        <w:rPr>
          <w:rFonts w:hAnsi="ＭＳ ゴシック" w:hint="eastAsia"/>
          <w:sz w:val="22"/>
        </w:rPr>
        <w:t>、</w:t>
      </w:r>
      <w:r w:rsidR="00382C49" w:rsidRPr="00502678">
        <w:rPr>
          <w:rFonts w:hAnsi="ＭＳ ゴシック" w:hint="eastAsia"/>
          <w:sz w:val="22"/>
        </w:rPr>
        <w:t>この号において「暴力団員等」という。）がその事業活動を支配する者又は暴力団員等をその業務に従事させ、若しくは当該業務の補助者として使用するおそれのある者</w:t>
      </w:r>
    </w:p>
    <w:p w14:paraId="0AC9543F" w14:textId="795120A5" w:rsidR="00292E21" w:rsidRPr="00502678" w:rsidRDefault="00DB126E" w:rsidP="00FE4C8E">
      <w:pPr>
        <w:ind w:left="660" w:hangingChars="300" w:hanging="660"/>
        <w:jc w:val="left"/>
        <w:rPr>
          <w:rFonts w:hAnsi="ＭＳ ゴシック"/>
          <w:sz w:val="22"/>
        </w:rPr>
      </w:pPr>
      <w:r w:rsidRPr="00502678">
        <w:rPr>
          <w:rFonts w:hAnsi="ＭＳ ゴシック" w:hint="eastAsia"/>
          <w:sz w:val="22"/>
        </w:rPr>
        <w:t xml:space="preserve">　　エ　</w:t>
      </w:r>
      <w:r w:rsidR="00382C49" w:rsidRPr="00502678">
        <w:rPr>
          <w:rFonts w:hAnsi="ＭＳ ゴシック" w:hint="eastAsia"/>
          <w:sz w:val="22"/>
        </w:rPr>
        <w:t>破壊活動防止法（昭和</w:t>
      </w:r>
      <w:r w:rsidR="00382C49" w:rsidRPr="00502678">
        <w:rPr>
          <w:rFonts w:hAnsi="ＭＳ ゴシック"/>
          <w:sz w:val="22"/>
        </w:rPr>
        <w:t>27年法律第240号）第</w:t>
      </w:r>
      <w:r w:rsidR="001F41A9">
        <w:rPr>
          <w:rFonts w:hAnsi="ＭＳ ゴシック" w:hint="eastAsia"/>
          <w:sz w:val="22"/>
        </w:rPr>
        <w:t>４</w:t>
      </w:r>
      <w:r w:rsidR="00382C49" w:rsidRPr="00502678">
        <w:rPr>
          <w:rFonts w:hAnsi="ＭＳ ゴシック"/>
          <w:sz w:val="22"/>
        </w:rPr>
        <w:t>条第１項に規定する暴力主義的破壊活動を行った者</w:t>
      </w:r>
    </w:p>
    <w:p w14:paraId="68B19F5E" w14:textId="77777777" w:rsidR="00D96141" w:rsidRPr="00502678" w:rsidRDefault="00D60ECA" w:rsidP="00FE4C8E">
      <w:pPr>
        <w:ind w:left="660" w:hangingChars="300" w:hanging="660"/>
        <w:jc w:val="left"/>
        <w:rPr>
          <w:rFonts w:hAnsi="ＭＳ ゴシック"/>
          <w:sz w:val="22"/>
        </w:rPr>
      </w:pPr>
      <w:r w:rsidRPr="00502678">
        <w:rPr>
          <w:rFonts w:hAnsi="ＭＳ ゴシック" w:hint="eastAsia"/>
          <w:sz w:val="22"/>
        </w:rPr>
        <w:t xml:space="preserve">　　</w:t>
      </w:r>
      <w:r w:rsidR="00382C49" w:rsidRPr="00502678">
        <w:rPr>
          <w:rFonts w:hAnsi="ＭＳ ゴシック" w:hint="eastAsia"/>
          <w:sz w:val="22"/>
        </w:rPr>
        <w:t>オ　風俗営業等の規制及び業務の適正化等に関する法律（昭和</w:t>
      </w:r>
      <w:r w:rsidR="00382C49" w:rsidRPr="00502678">
        <w:rPr>
          <w:rFonts w:hAnsi="ＭＳ ゴシック"/>
          <w:sz w:val="22"/>
        </w:rPr>
        <w:t>23年法律第122号）第２条第１項に規定する風俗営業又は同条第５項に規定する性風俗関連特殊営業に該当する事業を行う者</w:t>
      </w:r>
    </w:p>
    <w:p w14:paraId="013BD8FB" w14:textId="77777777" w:rsidR="00382C49" w:rsidRPr="00502678" w:rsidRDefault="00D60ECA" w:rsidP="00525786">
      <w:pPr>
        <w:ind w:leftChars="32" w:left="727" w:hangingChars="300" w:hanging="660"/>
        <w:jc w:val="left"/>
        <w:rPr>
          <w:rFonts w:hAnsi="ＭＳ ゴシック"/>
          <w:sz w:val="22"/>
        </w:rPr>
      </w:pPr>
      <w:r w:rsidRPr="00502678">
        <w:rPr>
          <w:rFonts w:hAnsi="ＭＳ ゴシック" w:hint="eastAsia"/>
          <w:sz w:val="22"/>
        </w:rPr>
        <w:t xml:space="preserve">　　</w:t>
      </w:r>
      <w:r w:rsidR="00382C49" w:rsidRPr="00502678">
        <w:rPr>
          <w:rFonts w:hAnsi="ＭＳ ゴシック" w:hint="eastAsia"/>
          <w:sz w:val="22"/>
        </w:rPr>
        <w:t>カ　会社更生法（平成</w:t>
      </w:r>
      <w:r w:rsidR="00382C49" w:rsidRPr="00502678">
        <w:rPr>
          <w:rFonts w:hAnsi="ＭＳ ゴシック"/>
          <w:sz w:val="22"/>
        </w:rPr>
        <w:t>14年法律第154号）第17条の規定に基づく更生手続開始の申立てが</w:t>
      </w:r>
      <w:r w:rsidR="00382C49" w:rsidRPr="00502678">
        <w:rPr>
          <w:rFonts w:hAnsi="ＭＳ ゴシック" w:hint="eastAsia"/>
          <w:sz w:val="22"/>
        </w:rPr>
        <w:t>行われている者又は民事再生法（平成</w:t>
      </w:r>
      <w:r w:rsidR="00382C49" w:rsidRPr="00502678">
        <w:rPr>
          <w:rFonts w:hAnsi="ＭＳ ゴシック"/>
          <w:sz w:val="22"/>
        </w:rPr>
        <w:t>11年法律第225号）第21条第1項の規定に基づく再生手続開始の申立てが行われている者</w:t>
      </w:r>
    </w:p>
    <w:p w14:paraId="6FFFC403" w14:textId="77777777" w:rsidR="00382C49" w:rsidRPr="00502678" w:rsidRDefault="00292E21" w:rsidP="00DE4BDF">
      <w:pPr>
        <w:jc w:val="left"/>
        <w:rPr>
          <w:rFonts w:hAnsi="ＭＳ ゴシック"/>
          <w:sz w:val="22"/>
        </w:rPr>
      </w:pPr>
      <w:r w:rsidRPr="00502678">
        <w:rPr>
          <w:rFonts w:hAnsi="ＭＳ ゴシック" w:hint="eastAsia"/>
          <w:sz w:val="22"/>
        </w:rPr>
        <w:t xml:space="preserve">　　</w:t>
      </w:r>
      <w:r w:rsidR="00382C49" w:rsidRPr="00502678">
        <w:rPr>
          <w:rFonts w:hAnsi="ＭＳ ゴシック" w:hint="eastAsia"/>
          <w:sz w:val="22"/>
        </w:rPr>
        <w:t>キ　破産者で復権を得ない者</w:t>
      </w:r>
    </w:p>
    <w:p w14:paraId="420F9516" w14:textId="77777777" w:rsidR="00382C49" w:rsidRPr="00502678" w:rsidRDefault="00292E21" w:rsidP="00DE4BDF">
      <w:pPr>
        <w:jc w:val="left"/>
        <w:rPr>
          <w:rFonts w:hAnsi="ＭＳ ゴシック"/>
          <w:sz w:val="22"/>
        </w:rPr>
      </w:pPr>
      <w:r w:rsidRPr="00502678">
        <w:rPr>
          <w:rFonts w:hAnsi="ＭＳ ゴシック" w:hint="eastAsia"/>
          <w:sz w:val="22"/>
        </w:rPr>
        <w:t xml:space="preserve">　　</w:t>
      </w:r>
      <w:r w:rsidR="00382C49" w:rsidRPr="00502678">
        <w:rPr>
          <w:rFonts w:hAnsi="ＭＳ ゴシック" w:hint="eastAsia"/>
          <w:sz w:val="22"/>
        </w:rPr>
        <w:t>ク　役員のうちにアからキまでのいずれかに該当する者がある者</w:t>
      </w:r>
    </w:p>
    <w:p w14:paraId="6AD744E1" w14:textId="77777777" w:rsidR="00382C49" w:rsidRPr="00502678" w:rsidRDefault="00D60ECA" w:rsidP="00FE4C8E">
      <w:pPr>
        <w:ind w:left="660" w:hangingChars="300" w:hanging="660"/>
        <w:jc w:val="left"/>
        <w:rPr>
          <w:rFonts w:hAnsi="ＭＳ ゴシック"/>
          <w:sz w:val="22"/>
        </w:rPr>
      </w:pPr>
      <w:r w:rsidRPr="00502678">
        <w:rPr>
          <w:rFonts w:hAnsi="ＭＳ ゴシック" w:hint="eastAsia"/>
          <w:sz w:val="22"/>
        </w:rPr>
        <w:t xml:space="preserve">　　ケ　</w:t>
      </w:r>
      <w:r w:rsidR="00382C49" w:rsidRPr="00502678">
        <w:rPr>
          <w:rFonts w:hAnsi="ＭＳ ゴシック" w:hint="eastAsia"/>
          <w:sz w:val="22"/>
        </w:rPr>
        <w:t>上記のほか、その行った就労訓練事業（過去５年以内に行ったものに限る。）に関して不適切な行為をしたことがある又は関係法令の規定に反した等の理由により就労訓練事業を行わせることが不適切であると認められる者</w:t>
      </w:r>
    </w:p>
    <w:p w14:paraId="5F7A6E69" w14:textId="77777777" w:rsidR="00382C49" w:rsidRPr="00502678" w:rsidRDefault="00382C49" w:rsidP="00382C49">
      <w:pPr>
        <w:jc w:val="left"/>
        <w:rPr>
          <w:rFonts w:hAnsi="ＭＳ ゴシック"/>
          <w:sz w:val="22"/>
        </w:rPr>
      </w:pPr>
    </w:p>
    <w:p w14:paraId="76EAA9F4" w14:textId="77777777" w:rsidR="00267B84" w:rsidRPr="00502678" w:rsidRDefault="00382C49" w:rsidP="00FE4C8E">
      <w:pPr>
        <w:jc w:val="left"/>
        <w:rPr>
          <w:rFonts w:hAnsi="ＭＳ ゴシック"/>
          <w:b/>
          <w:sz w:val="22"/>
        </w:rPr>
      </w:pPr>
      <w:r w:rsidRPr="00502678">
        <w:rPr>
          <w:rFonts w:hAnsi="ＭＳ ゴシック" w:hint="eastAsia"/>
          <w:b/>
          <w:sz w:val="22"/>
        </w:rPr>
        <w:t>（２）就労等の支援に関する要件</w:t>
      </w:r>
    </w:p>
    <w:p w14:paraId="2386E07E" w14:textId="77777777" w:rsidR="00382C49" w:rsidRPr="00502678" w:rsidRDefault="00382C49" w:rsidP="00FE4C8E">
      <w:pPr>
        <w:ind w:leftChars="32" w:left="507" w:hangingChars="200" w:hanging="440"/>
        <w:jc w:val="left"/>
        <w:rPr>
          <w:rFonts w:hAnsi="ＭＳ ゴシック"/>
          <w:sz w:val="22"/>
        </w:rPr>
      </w:pPr>
      <w:r w:rsidRPr="00502678">
        <w:rPr>
          <w:rFonts w:hAnsi="ＭＳ ゴシック" w:hint="eastAsia"/>
          <w:sz w:val="22"/>
        </w:rPr>
        <w:t xml:space="preserve">　</w:t>
      </w:r>
      <w:r w:rsidR="00267B84" w:rsidRPr="00502678">
        <w:rPr>
          <w:rFonts w:hAnsi="ＭＳ ゴシック" w:hint="eastAsia"/>
          <w:sz w:val="22"/>
        </w:rPr>
        <w:t xml:space="preserve">　　</w:t>
      </w:r>
      <w:r w:rsidRPr="00502678">
        <w:rPr>
          <w:rFonts w:hAnsi="ＭＳ ゴシック" w:hint="eastAsia"/>
          <w:sz w:val="22"/>
        </w:rPr>
        <w:t>就労訓練事業を利用する生活困窮者に対し、就労の機会を提供するとともに、就労等の支援のため、次に掲げる措置を講じること。</w:t>
      </w:r>
    </w:p>
    <w:p w14:paraId="085EF627" w14:textId="77777777" w:rsidR="00382C49" w:rsidRPr="00502678" w:rsidRDefault="00D60ECA" w:rsidP="00D170F4">
      <w:pPr>
        <w:ind w:leftChars="32" w:left="509" w:hangingChars="200" w:hanging="442"/>
        <w:jc w:val="left"/>
        <w:rPr>
          <w:rFonts w:hAnsi="ＭＳ ゴシック"/>
          <w:b/>
          <w:sz w:val="22"/>
        </w:rPr>
      </w:pPr>
      <w:r w:rsidRPr="00502678">
        <w:rPr>
          <w:rFonts w:hAnsi="ＭＳ ゴシック" w:hint="eastAsia"/>
          <w:b/>
          <w:sz w:val="22"/>
        </w:rPr>
        <w:t xml:space="preserve">　</w:t>
      </w:r>
      <w:r w:rsidR="00382C49" w:rsidRPr="00502678">
        <w:rPr>
          <w:rFonts w:hAnsi="ＭＳ ゴシック" w:hint="eastAsia"/>
          <w:b/>
          <w:sz w:val="22"/>
        </w:rPr>
        <w:t>①　②に掲げる就労訓練事業を利用する生活困窮者に対する就労等の支援に関する措置に係る責任者を配置すること。</w:t>
      </w:r>
    </w:p>
    <w:p w14:paraId="3E15E85F" w14:textId="77777777" w:rsidR="00CF65AE" w:rsidRPr="00502678" w:rsidRDefault="00CF65AE" w:rsidP="00FE4C8E">
      <w:pPr>
        <w:ind w:leftChars="32" w:left="507" w:hangingChars="200" w:hanging="440"/>
        <w:jc w:val="left"/>
        <w:rPr>
          <w:rFonts w:hAnsi="ＭＳ ゴシック"/>
          <w:sz w:val="22"/>
        </w:rPr>
      </w:pPr>
    </w:p>
    <w:p w14:paraId="698052CF" w14:textId="77777777" w:rsidR="00D60ECA" w:rsidRPr="00502678" w:rsidRDefault="00D60ECA" w:rsidP="00D170F4">
      <w:pPr>
        <w:ind w:leftChars="32" w:left="509" w:hangingChars="200" w:hanging="442"/>
        <w:jc w:val="left"/>
        <w:rPr>
          <w:rFonts w:hAnsi="ＭＳ ゴシック"/>
          <w:b/>
          <w:sz w:val="22"/>
        </w:rPr>
      </w:pPr>
      <w:r w:rsidRPr="00502678">
        <w:rPr>
          <w:rFonts w:hAnsi="ＭＳ ゴシック" w:hint="eastAsia"/>
          <w:b/>
          <w:sz w:val="22"/>
        </w:rPr>
        <w:t xml:space="preserve">　</w:t>
      </w:r>
      <w:r w:rsidR="00382C49" w:rsidRPr="00502678">
        <w:rPr>
          <w:rFonts w:hAnsi="ＭＳ ゴシック" w:hint="eastAsia"/>
          <w:b/>
          <w:sz w:val="22"/>
        </w:rPr>
        <w:t>②　就労訓練事業を利用する生活困窮者に対する就労等の支援に関する措置として、次に掲げるものを行うこと。</w:t>
      </w:r>
    </w:p>
    <w:p w14:paraId="7AF5C848" w14:textId="77777777" w:rsidR="00382C49" w:rsidRPr="00502678" w:rsidRDefault="00D60ECA" w:rsidP="00FE4C8E">
      <w:pPr>
        <w:ind w:left="660" w:hangingChars="300" w:hanging="660"/>
        <w:jc w:val="left"/>
        <w:rPr>
          <w:rFonts w:hAnsi="ＭＳ ゴシック"/>
          <w:sz w:val="22"/>
        </w:rPr>
      </w:pPr>
      <w:r w:rsidRPr="00502678">
        <w:rPr>
          <w:rFonts w:hAnsi="ＭＳ ゴシック" w:hint="eastAsia"/>
          <w:sz w:val="22"/>
        </w:rPr>
        <w:t xml:space="preserve">　　</w:t>
      </w:r>
      <w:r w:rsidR="00382C49" w:rsidRPr="00502678">
        <w:rPr>
          <w:rFonts w:hAnsi="ＭＳ ゴシック" w:hint="eastAsia"/>
          <w:sz w:val="22"/>
        </w:rPr>
        <w:t>ア　就労訓練事業を利用する生活困窮者に対する就労等の支援に関する計画を策定するこ</w:t>
      </w:r>
      <w:r w:rsidR="00382C49" w:rsidRPr="00502678">
        <w:rPr>
          <w:rFonts w:hAnsi="ＭＳ ゴシック" w:hint="eastAsia"/>
          <w:sz w:val="22"/>
        </w:rPr>
        <w:lastRenderedPageBreak/>
        <w:t>と。</w:t>
      </w:r>
    </w:p>
    <w:p w14:paraId="42116060" w14:textId="77777777" w:rsidR="00D60ECA" w:rsidRPr="00502678" w:rsidRDefault="00D60ECA" w:rsidP="00FE4C8E">
      <w:pPr>
        <w:ind w:left="660" w:hangingChars="300" w:hanging="660"/>
        <w:jc w:val="left"/>
        <w:rPr>
          <w:rFonts w:hAnsi="ＭＳ ゴシック"/>
          <w:sz w:val="22"/>
        </w:rPr>
      </w:pPr>
      <w:r w:rsidRPr="00502678">
        <w:rPr>
          <w:rFonts w:hAnsi="ＭＳ ゴシック" w:hint="eastAsia"/>
          <w:sz w:val="22"/>
        </w:rPr>
        <w:t xml:space="preserve">　　</w:t>
      </w:r>
      <w:r w:rsidR="00382C49" w:rsidRPr="00502678">
        <w:rPr>
          <w:rFonts w:hAnsi="ＭＳ ゴシック" w:hint="eastAsia"/>
          <w:sz w:val="22"/>
        </w:rPr>
        <w:t>イ　就労訓練事業を利用する生活困窮者の就労等の状況を把握し、必要な相談、指導及び助言を行うこと。</w:t>
      </w:r>
    </w:p>
    <w:p w14:paraId="2FAB2435" w14:textId="77777777" w:rsidR="00382C49" w:rsidRPr="00502678" w:rsidRDefault="00D60ECA" w:rsidP="00FE4C8E">
      <w:pPr>
        <w:ind w:left="660" w:hangingChars="300" w:hanging="660"/>
        <w:jc w:val="left"/>
        <w:rPr>
          <w:rFonts w:hAnsi="ＭＳ ゴシック"/>
          <w:sz w:val="22"/>
        </w:rPr>
      </w:pPr>
      <w:r w:rsidRPr="00502678">
        <w:rPr>
          <w:rFonts w:hAnsi="ＭＳ ゴシック" w:hint="eastAsia"/>
          <w:sz w:val="22"/>
        </w:rPr>
        <w:t xml:space="preserve">　　</w:t>
      </w:r>
      <w:r w:rsidR="00382C49" w:rsidRPr="00502678">
        <w:rPr>
          <w:rFonts w:hAnsi="ＭＳ ゴシック" w:hint="eastAsia"/>
          <w:sz w:val="22"/>
        </w:rPr>
        <w:t>ウ　自立相談支援機関その他の関係者と連絡調整を行うこと。</w:t>
      </w:r>
    </w:p>
    <w:p w14:paraId="5398DD38" w14:textId="77777777" w:rsidR="00382C49" w:rsidRPr="00502678" w:rsidRDefault="00D60ECA" w:rsidP="00FE4C8E">
      <w:pPr>
        <w:ind w:left="660" w:hangingChars="300" w:hanging="660"/>
        <w:jc w:val="left"/>
        <w:rPr>
          <w:rFonts w:hAnsi="ＭＳ ゴシック"/>
          <w:sz w:val="22"/>
        </w:rPr>
      </w:pPr>
      <w:r w:rsidRPr="00502678">
        <w:rPr>
          <w:rFonts w:hAnsi="ＭＳ ゴシック" w:hint="eastAsia"/>
          <w:sz w:val="22"/>
        </w:rPr>
        <w:t xml:space="preserve">　　</w:t>
      </w:r>
      <w:r w:rsidR="00382C49" w:rsidRPr="00502678">
        <w:rPr>
          <w:rFonts w:hAnsi="ＭＳ ゴシック" w:hint="eastAsia"/>
          <w:sz w:val="22"/>
        </w:rPr>
        <w:t>エ　アからウまでに掲げるもののほか、就労訓練事業を利用する生活困窮者に対する支援について必要な措置を講じること。</w:t>
      </w:r>
    </w:p>
    <w:p w14:paraId="2A6B90A0" w14:textId="77777777" w:rsidR="00267B84" w:rsidRPr="00502678" w:rsidRDefault="00267B84" w:rsidP="00382C49">
      <w:pPr>
        <w:jc w:val="left"/>
        <w:rPr>
          <w:rFonts w:hAnsi="ＭＳ ゴシック"/>
          <w:sz w:val="22"/>
        </w:rPr>
      </w:pPr>
    </w:p>
    <w:p w14:paraId="7B981773" w14:textId="77777777" w:rsidR="00382C49" w:rsidRPr="00502678" w:rsidRDefault="00382C49" w:rsidP="00FE4C8E">
      <w:pPr>
        <w:jc w:val="left"/>
        <w:rPr>
          <w:rFonts w:hAnsi="ＭＳ ゴシック"/>
          <w:b/>
          <w:sz w:val="22"/>
        </w:rPr>
      </w:pPr>
      <w:r w:rsidRPr="00502678">
        <w:rPr>
          <w:rFonts w:hAnsi="ＭＳ ゴシック" w:hint="eastAsia"/>
          <w:b/>
          <w:sz w:val="22"/>
        </w:rPr>
        <w:t>（３）安全衛生に関する要件</w:t>
      </w:r>
    </w:p>
    <w:p w14:paraId="14C88201" w14:textId="48185266" w:rsidR="00382C49" w:rsidRPr="00502678" w:rsidRDefault="00382C49" w:rsidP="00FE4C8E">
      <w:pPr>
        <w:ind w:left="440" w:hangingChars="200" w:hanging="440"/>
        <w:jc w:val="left"/>
        <w:rPr>
          <w:rFonts w:hAnsi="ＭＳ ゴシック"/>
          <w:sz w:val="22"/>
        </w:rPr>
      </w:pPr>
      <w:r w:rsidRPr="00502678">
        <w:rPr>
          <w:rFonts w:hAnsi="ＭＳ ゴシック" w:hint="eastAsia"/>
          <w:sz w:val="22"/>
        </w:rPr>
        <w:t xml:space="preserve">　</w:t>
      </w:r>
      <w:r w:rsidR="00267B84" w:rsidRPr="00502678">
        <w:rPr>
          <w:rFonts w:hAnsi="ＭＳ ゴシック" w:hint="eastAsia"/>
          <w:sz w:val="22"/>
        </w:rPr>
        <w:t xml:space="preserve">　　</w:t>
      </w:r>
      <w:ins w:id="15" w:author="丸山 祐里枝(maruyama-yurie)" w:date="2023-02-06T09:54:00Z">
        <w:r w:rsidR="00F3650C">
          <w:rPr>
            <w:rFonts w:hAnsi="ＭＳ ゴシック" w:hint="eastAsia"/>
            <w:sz w:val="22"/>
          </w:rPr>
          <w:t>雇用型、</w:t>
        </w:r>
      </w:ins>
      <w:ins w:id="16" w:author="丸山 祐里枝(maruyama-yurie)" w:date="2023-02-06T09:55:00Z">
        <w:r w:rsidR="00F3650C">
          <w:rPr>
            <w:rFonts w:hAnsi="ＭＳ ゴシック" w:hint="eastAsia"/>
            <w:sz w:val="22"/>
          </w:rPr>
          <w:t>非</w:t>
        </w:r>
      </w:ins>
      <w:ins w:id="17" w:author="丸山 祐里枝(maruyama-yurie)" w:date="2023-02-06T09:54:00Z">
        <w:r w:rsidR="00F3650C">
          <w:rPr>
            <w:rFonts w:hAnsi="ＭＳ ゴシック" w:hint="eastAsia"/>
            <w:sz w:val="22"/>
          </w:rPr>
          <w:t>雇用型</w:t>
        </w:r>
      </w:ins>
      <w:ins w:id="18" w:author="丸山 祐里枝(maruyama-yurie)" w:date="2023-02-06T09:55:00Z">
        <w:r w:rsidR="00F3650C">
          <w:rPr>
            <w:rFonts w:hAnsi="ＭＳ ゴシック" w:hint="eastAsia"/>
            <w:sz w:val="22"/>
          </w:rPr>
          <w:t>に関わらず、</w:t>
        </w:r>
      </w:ins>
      <w:r w:rsidRPr="00502678">
        <w:rPr>
          <w:rFonts w:hAnsi="ＭＳ ゴシック" w:hint="eastAsia"/>
          <w:sz w:val="22"/>
        </w:rPr>
        <w:t>就労訓練事業を利用する生活困窮者</w:t>
      </w:r>
      <w:ins w:id="19" w:author="丸山 祐里枝(maruyama-yurie)" w:date="2023-02-06T09:54:00Z">
        <w:r w:rsidR="00F3650C">
          <w:rPr>
            <w:rFonts w:hAnsi="ＭＳ ゴシック" w:hint="eastAsia"/>
            <w:sz w:val="22"/>
          </w:rPr>
          <w:t>が</w:t>
        </w:r>
        <w:r w:rsidR="00F3650C" w:rsidRPr="00502678">
          <w:rPr>
            <w:rFonts w:hAnsi="ＭＳ ゴシック" w:hint="eastAsia"/>
            <w:sz w:val="22"/>
          </w:rPr>
          <w:t>労働基準法第９条に規定する労働者</w:t>
        </w:r>
        <w:r w:rsidR="00F3650C">
          <w:rPr>
            <w:rFonts w:hAnsi="ＭＳ ゴシック" w:hint="eastAsia"/>
            <w:sz w:val="22"/>
          </w:rPr>
          <w:t>に該当する場合には、</w:t>
        </w:r>
      </w:ins>
      <w:ins w:id="20" w:author="丸山 祐里枝(maruyama-yurie)" w:date="2023-02-06T09:55:00Z">
        <w:r w:rsidR="00F3650C" w:rsidRPr="00502678">
          <w:rPr>
            <w:rFonts w:hAnsi="ＭＳ ゴシック" w:hint="eastAsia"/>
            <w:sz w:val="22"/>
          </w:rPr>
          <w:t>安全衛生その他の作業条件について、</w:t>
        </w:r>
        <w:r w:rsidR="00F3650C">
          <w:rPr>
            <w:rFonts w:hAnsi="ＭＳ ゴシック" w:hint="eastAsia"/>
            <w:sz w:val="22"/>
          </w:rPr>
          <w:t>同</w:t>
        </w:r>
      </w:ins>
      <w:ins w:id="21" w:author="丸山 祐里枝(maruyama-yurie)" w:date="2023-02-06T09:54:00Z">
        <w:r w:rsidR="00F3650C" w:rsidRPr="00F3650C">
          <w:rPr>
            <w:rFonts w:hAnsi="ＭＳ ゴシック" w:hint="eastAsia"/>
            <w:sz w:val="22"/>
          </w:rPr>
          <w:t>法及び労働安全衛生法の規定</w:t>
        </w:r>
        <w:r w:rsidR="00F3650C">
          <w:rPr>
            <w:rFonts w:hAnsi="ＭＳ ゴシック" w:hint="eastAsia"/>
            <w:sz w:val="22"/>
          </w:rPr>
          <w:t>に基づく取扱いをすること。</w:t>
        </w:r>
      </w:ins>
      <w:del w:id="22" w:author="丸山 祐里枝(maruyama-yurie)" w:date="2023-02-06T09:54:00Z">
        <w:r w:rsidRPr="00502678" w:rsidDel="00F3650C">
          <w:rPr>
            <w:rFonts w:hAnsi="ＭＳ ゴシック" w:hint="eastAsia"/>
            <w:sz w:val="22"/>
          </w:rPr>
          <w:delText>（</w:delText>
        </w:r>
      </w:del>
      <w:r w:rsidRPr="00502678">
        <w:rPr>
          <w:rFonts w:hAnsi="ＭＳ ゴシック" w:hint="eastAsia"/>
          <w:sz w:val="22"/>
        </w:rPr>
        <w:t>労働基準法第９条に規定する労働者</w:t>
      </w:r>
      <w:del w:id="23" w:author="丸山 祐里枝(maruyama-yurie)" w:date="2023-02-06T09:55:00Z">
        <w:r w:rsidRPr="00502678" w:rsidDel="00F3650C">
          <w:rPr>
            <w:rFonts w:hAnsi="ＭＳ ゴシック" w:hint="eastAsia"/>
            <w:sz w:val="22"/>
          </w:rPr>
          <w:delText>を除く。）の</w:delText>
        </w:r>
      </w:del>
      <w:ins w:id="24" w:author="丸山 祐里枝(maruyama-yurie)" w:date="2023-02-06T09:55:00Z">
        <w:r w:rsidR="00F3650C">
          <w:rPr>
            <w:rFonts w:hAnsi="ＭＳ ゴシック" w:hint="eastAsia"/>
            <w:sz w:val="22"/>
          </w:rPr>
          <w:t>に該当しない場合</w:t>
        </w:r>
      </w:ins>
      <w:ins w:id="25" w:author="丸山 祐里枝(maruyama-yurie)" w:date="2023-02-06T09:58:00Z">
        <w:r w:rsidR="00F3650C">
          <w:rPr>
            <w:rFonts w:hAnsi="ＭＳ ゴシック" w:hint="eastAsia"/>
            <w:sz w:val="22"/>
          </w:rPr>
          <w:t>にあっても</w:t>
        </w:r>
      </w:ins>
      <w:ins w:id="26" w:author="丸山 祐里枝(maruyama-yurie)" w:date="2023-02-06T09:55:00Z">
        <w:r w:rsidR="00F3650C">
          <w:rPr>
            <w:rFonts w:hAnsi="ＭＳ ゴシック" w:hint="eastAsia"/>
            <w:sz w:val="22"/>
          </w:rPr>
          <w:t>、</w:t>
        </w:r>
      </w:ins>
      <w:del w:id="27" w:author="丸山 祐里枝(maruyama-yurie)" w:date="2023-02-06T09:55:00Z">
        <w:r w:rsidRPr="00502678" w:rsidDel="00F3650C">
          <w:rPr>
            <w:rFonts w:hAnsi="ＭＳ ゴシック" w:hint="eastAsia"/>
            <w:sz w:val="22"/>
          </w:rPr>
          <w:delText>安全衛生その他の作業条件について、労働基準</w:delText>
        </w:r>
      </w:del>
      <w:ins w:id="28" w:author="丸山 祐里枝(maruyama-yurie)" w:date="2023-02-06T09:55:00Z">
        <w:r w:rsidR="00F3650C">
          <w:rPr>
            <w:rFonts w:hAnsi="ＭＳ ゴシック" w:hint="eastAsia"/>
            <w:sz w:val="22"/>
          </w:rPr>
          <w:t>同</w:t>
        </w:r>
      </w:ins>
      <w:r w:rsidRPr="00502678">
        <w:rPr>
          <w:rFonts w:hAnsi="ＭＳ ゴシック" w:hint="eastAsia"/>
          <w:sz w:val="22"/>
        </w:rPr>
        <w:t>法及び労働安全衛生法の規定に準ずる取扱いをすること。</w:t>
      </w:r>
    </w:p>
    <w:p w14:paraId="6B301124" w14:textId="77777777" w:rsidR="00382C49" w:rsidRPr="00502678" w:rsidRDefault="00382C49" w:rsidP="00382C49">
      <w:pPr>
        <w:jc w:val="left"/>
        <w:rPr>
          <w:rFonts w:hAnsi="ＭＳ ゴシック"/>
          <w:sz w:val="22"/>
        </w:rPr>
      </w:pPr>
    </w:p>
    <w:p w14:paraId="2E0E756F" w14:textId="77777777" w:rsidR="00382C49" w:rsidRPr="00502678" w:rsidRDefault="00382C49" w:rsidP="00FE4C8E">
      <w:pPr>
        <w:jc w:val="left"/>
        <w:rPr>
          <w:rFonts w:hAnsi="ＭＳ ゴシック"/>
          <w:b/>
          <w:sz w:val="22"/>
        </w:rPr>
      </w:pPr>
      <w:r w:rsidRPr="00502678">
        <w:rPr>
          <w:rFonts w:hAnsi="ＭＳ ゴシック" w:hint="eastAsia"/>
          <w:b/>
          <w:sz w:val="22"/>
        </w:rPr>
        <w:t>（４）災害補償に関する要件</w:t>
      </w:r>
    </w:p>
    <w:p w14:paraId="7BBBF7C4" w14:textId="6A6CA7EB" w:rsidR="00382C49" w:rsidRDefault="00382C49" w:rsidP="00FE4C8E">
      <w:pPr>
        <w:ind w:left="440" w:hangingChars="200" w:hanging="440"/>
        <w:jc w:val="left"/>
        <w:rPr>
          <w:ins w:id="29" w:author="米沢 秀典(yonezawa-hidenori.ci5) [2]" w:date="2023-02-10T17:41:00Z"/>
          <w:rFonts w:hAnsi="ＭＳ ゴシック"/>
          <w:sz w:val="22"/>
        </w:rPr>
      </w:pPr>
      <w:r w:rsidRPr="00502678">
        <w:rPr>
          <w:rFonts w:hAnsi="ＭＳ ゴシック" w:hint="eastAsia"/>
          <w:sz w:val="22"/>
        </w:rPr>
        <w:t xml:space="preserve">　</w:t>
      </w:r>
      <w:r w:rsidR="00267B84" w:rsidRPr="00502678">
        <w:rPr>
          <w:rFonts w:hAnsi="ＭＳ ゴシック" w:hint="eastAsia"/>
          <w:sz w:val="22"/>
        </w:rPr>
        <w:t xml:space="preserve">　　</w:t>
      </w:r>
      <w:ins w:id="30" w:author="米沢 秀典(yonezawa-hidenori.ci5) [2]" w:date="2023-02-10T16:56:00Z">
        <w:r w:rsidR="00E831AA">
          <w:rPr>
            <w:rFonts w:hAnsi="ＭＳ ゴシック" w:hint="eastAsia"/>
            <w:sz w:val="22"/>
          </w:rPr>
          <w:t>雇用型、</w:t>
        </w:r>
      </w:ins>
      <w:ins w:id="31" w:author="米沢 秀典(yonezawa-hidenori.ci5) [2]" w:date="2023-02-10T16:57:00Z">
        <w:r w:rsidR="00E831AA">
          <w:rPr>
            <w:rFonts w:hAnsi="ＭＳ ゴシック" w:hint="eastAsia"/>
            <w:sz w:val="22"/>
          </w:rPr>
          <w:t>非雇用型に関わらず、</w:t>
        </w:r>
      </w:ins>
      <w:r w:rsidRPr="00502678">
        <w:rPr>
          <w:rFonts w:hAnsi="ＭＳ ゴシック" w:hint="eastAsia"/>
          <w:sz w:val="22"/>
        </w:rPr>
        <w:t>就労訓練事業</w:t>
      </w:r>
      <w:ins w:id="32" w:author="米沢 秀典(yonezawa-hidenori.ci5) [2]" w:date="2023-02-10T16:56:00Z">
        <w:r w:rsidR="00E831AA">
          <w:rPr>
            <w:rFonts w:hAnsi="ＭＳ ゴシック" w:hint="eastAsia"/>
            <w:sz w:val="22"/>
          </w:rPr>
          <w:t>を利用する生活困窮者が</w:t>
        </w:r>
      </w:ins>
      <w:ins w:id="33" w:author="米沢 秀典(yonezawa-hidenori.ci5) [2]" w:date="2023-02-10T16:57:00Z">
        <w:r w:rsidR="00E831AA">
          <w:rPr>
            <w:rFonts w:hAnsi="ＭＳ ゴシック" w:hint="eastAsia"/>
            <w:sz w:val="22"/>
          </w:rPr>
          <w:t>労働基準法第９条に規定する労働者に該当する場合</w:t>
        </w:r>
      </w:ins>
      <w:ins w:id="34" w:author="米沢 秀典(yonezawa-hidenori.ci5) [2]" w:date="2023-02-10T17:15:00Z">
        <w:r w:rsidR="005130B8">
          <w:rPr>
            <w:rFonts w:hAnsi="ＭＳ ゴシック" w:hint="eastAsia"/>
            <w:sz w:val="22"/>
          </w:rPr>
          <w:t>には</w:t>
        </w:r>
      </w:ins>
      <w:ins w:id="35" w:author="米沢 秀典(yonezawa-hidenori.ci5) [2]" w:date="2023-02-10T16:57:00Z">
        <w:r w:rsidR="00E831AA">
          <w:rPr>
            <w:rFonts w:hAnsi="ＭＳ ゴシック" w:hint="eastAsia"/>
            <w:sz w:val="22"/>
          </w:rPr>
          <w:t>、</w:t>
        </w:r>
      </w:ins>
      <w:ins w:id="36" w:author="米沢 秀典(yonezawa-hidenori.ci5) [2]" w:date="2023-02-10T16:59:00Z">
        <w:r w:rsidR="00E831AA">
          <w:rPr>
            <w:rFonts w:hAnsi="ＭＳ ゴシック" w:hint="eastAsia"/>
            <w:sz w:val="22"/>
          </w:rPr>
          <w:t>就労訓練事業</w:t>
        </w:r>
      </w:ins>
      <w:r w:rsidRPr="00502678">
        <w:rPr>
          <w:rFonts w:hAnsi="ＭＳ ゴシック" w:hint="eastAsia"/>
          <w:sz w:val="22"/>
        </w:rPr>
        <w:t>の利用に係る災害</w:t>
      </w:r>
      <w:ins w:id="37" w:author="米沢 秀典(yonezawa-hidenori.ci5) [2]" w:date="2023-02-10T16:59:00Z">
        <w:r w:rsidR="00E831AA">
          <w:rPr>
            <w:rFonts w:hAnsi="ＭＳ ゴシック" w:hint="eastAsia"/>
            <w:sz w:val="22"/>
          </w:rPr>
          <w:t>が発生した場合</w:t>
        </w:r>
      </w:ins>
      <w:ins w:id="38" w:author="米沢 秀典(yonezawa-hidenori.ci5) [2]" w:date="2023-02-10T17:13:00Z">
        <w:r w:rsidR="005130B8">
          <w:rPr>
            <w:rFonts w:hAnsi="ＭＳ ゴシック" w:hint="eastAsia"/>
            <w:sz w:val="22"/>
          </w:rPr>
          <w:t>の補償について</w:t>
        </w:r>
      </w:ins>
      <w:ins w:id="39" w:author="米沢 秀典(yonezawa-hidenori.ci5) [2]" w:date="2023-02-10T17:06:00Z">
        <w:r w:rsidR="005130B8" w:rsidRPr="005130B8">
          <w:rPr>
            <w:rFonts w:hAnsi="ＭＳ ゴシック" w:hint="eastAsia"/>
            <w:sz w:val="22"/>
          </w:rPr>
          <w:t>労働者災害補償保険法</w:t>
        </w:r>
      </w:ins>
      <w:ins w:id="40" w:author="米沢 秀典(yonezawa-hidenori.ci5) [2]" w:date="2023-02-10T16:59:00Z">
        <w:r w:rsidR="00E831AA">
          <w:rPr>
            <w:rFonts w:hAnsi="ＭＳ ゴシック" w:hint="eastAsia"/>
            <w:sz w:val="22"/>
          </w:rPr>
          <w:t>等の規定に基づく取扱</w:t>
        </w:r>
      </w:ins>
      <w:ins w:id="41" w:author="米沢 秀典(yonezawa-hidenori.ci5) [2]" w:date="2023-02-10T17:00:00Z">
        <w:r w:rsidR="00E831AA">
          <w:rPr>
            <w:rFonts w:hAnsi="ＭＳ ゴシック" w:hint="eastAsia"/>
            <w:sz w:val="22"/>
          </w:rPr>
          <w:t>い</w:t>
        </w:r>
      </w:ins>
      <w:ins w:id="42" w:author="米沢 秀典(yonezawa-hidenori.ci5) [2]" w:date="2023-02-10T16:59:00Z">
        <w:r w:rsidR="00E831AA">
          <w:rPr>
            <w:rFonts w:hAnsi="ＭＳ ゴシック" w:hint="eastAsia"/>
            <w:sz w:val="22"/>
          </w:rPr>
          <w:t>をすること。</w:t>
        </w:r>
      </w:ins>
      <w:del w:id="43" w:author="米沢 秀典(yonezawa-hidenori.ci5) [2]" w:date="2023-02-10T17:00:00Z">
        <w:r w:rsidRPr="00502678" w:rsidDel="00E831AA">
          <w:rPr>
            <w:rFonts w:hAnsi="ＭＳ ゴシック" w:hint="eastAsia"/>
            <w:sz w:val="22"/>
          </w:rPr>
          <w:delText>（</w:delText>
        </w:r>
      </w:del>
      <w:r w:rsidRPr="00502678">
        <w:rPr>
          <w:rFonts w:hAnsi="ＭＳ ゴシック" w:hint="eastAsia"/>
          <w:sz w:val="22"/>
        </w:rPr>
        <w:t>労働基準法第９条に規定する労働者に</w:t>
      </w:r>
      <w:ins w:id="44" w:author="米沢 秀典(yonezawa-hidenori.ci5) [2]" w:date="2023-02-10T17:01:00Z">
        <w:r w:rsidR="00E831AA">
          <w:rPr>
            <w:rFonts w:hAnsi="ＭＳ ゴシック" w:hint="eastAsia"/>
            <w:sz w:val="22"/>
          </w:rPr>
          <w:t>該当しない場合</w:t>
        </w:r>
      </w:ins>
      <w:ins w:id="45" w:author="米沢 秀典(yonezawa-hidenori.ci5) [2]" w:date="2023-02-10T17:09:00Z">
        <w:r w:rsidR="005130B8">
          <w:rPr>
            <w:rFonts w:hAnsi="ＭＳ ゴシック" w:hint="eastAsia"/>
            <w:sz w:val="22"/>
          </w:rPr>
          <w:t>は</w:t>
        </w:r>
      </w:ins>
      <w:ins w:id="46" w:author="米沢 秀典(yonezawa-hidenori.ci5) [2]" w:date="2023-02-10T17:01:00Z">
        <w:r w:rsidR="00E831AA">
          <w:rPr>
            <w:rFonts w:hAnsi="ＭＳ ゴシック" w:hint="eastAsia"/>
            <w:sz w:val="22"/>
          </w:rPr>
          <w:t>、</w:t>
        </w:r>
      </w:ins>
      <w:del w:id="47" w:author="米沢 秀典(yonezawa-hidenori.ci5) [2]" w:date="2023-02-10T17:01:00Z">
        <w:r w:rsidRPr="00502678" w:rsidDel="00E831AA">
          <w:rPr>
            <w:rFonts w:hAnsi="ＭＳ ゴシック" w:hint="eastAsia"/>
            <w:sz w:val="22"/>
          </w:rPr>
          <w:delText>係るものを除く。）</w:delText>
        </w:r>
      </w:del>
      <w:ins w:id="48" w:author="米沢 秀典(yonezawa-hidenori.ci5) [2]" w:date="2023-02-10T17:02:00Z">
        <w:r w:rsidR="00E831AA">
          <w:rPr>
            <w:rFonts w:hAnsi="ＭＳ ゴシック" w:hint="eastAsia"/>
            <w:sz w:val="22"/>
          </w:rPr>
          <w:t>就労訓練事業の利用に係る災害</w:t>
        </w:r>
      </w:ins>
      <w:r w:rsidRPr="00502678">
        <w:rPr>
          <w:rFonts w:hAnsi="ＭＳ ゴシック" w:hint="eastAsia"/>
          <w:sz w:val="22"/>
        </w:rPr>
        <w:t>が発生した場合の補償のために、必要な措置を講じること。</w:t>
      </w:r>
    </w:p>
    <w:p w14:paraId="6572CDBE" w14:textId="10A0E1C0" w:rsidR="0036645C" w:rsidRPr="00502678" w:rsidRDefault="0036645C" w:rsidP="00FE4C8E">
      <w:pPr>
        <w:ind w:left="440" w:hangingChars="200" w:hanging="440"/>
        <w:jc w:val="left"/>
        <w:rPr>
          <w:rFonts w:hAnsi="ＭＳ ゴシック"/>
          <w:sz w:val="22"/>
        </w:rPr>
      </w:pPr>
    </w:p>
    <w:p w14:paraId="751D0F3D" w14:textId="77777777" w:rsidR="00382C49" w:rsidRPr="00E831AA" w:rsidRDefault="00382C49" w:rsidP="00382C49">
      <w:pPr>
        <w:ind w:firstLineChars="200" w:firstLine="480"/>
        <w:jc w:val="left"/>
        <w:rPr>
          <w:rFonts w:hAnsi="ＭＳ ゴシック"/>
          <w:sz w:val="24"/>
          <w:szCs w:val="24"/>
        </w:rPr>
        <w:sectPr w:rsidR="00382C49" w:rsidRPr="00E831AA" w:rsidSect="000F5A50">
          <w:headerReference w:type="even" r:id="rId8"/>
          <w:headerReference w:type="default" r:id="rId9"/>
          <w:footerReference w:type="even" r:id="rId10"/>
          <w:footerReference w:type="default" r:id="rId11"/>
          <w:headerReference w:type="first" r:id="rId12"/>
          <w:footerReference w:type="first" r:id="rId13"/>
          <w:pgSz w:w="11906" w:h="16838"/>
          <w:pgMar w:top="1247" w:right="1276" w:bottom="1361" w:left="1276" w:header="397" w:footer="397" w:gutter="0"/>
          <w:pgNumType w:start="1"/>
          <w:cols w:space="425"/>
          <w:docGrid w:type="lines" w:linePitch="360"/>
        </w:sectPr>
      </w:pPr>
    </w:p>
    <w:p w14:paraId="76DE8CDF" w14:textId="06CAD3A9" w:rsidR="00382C49" w:rsidRPr="00481B3D" w:rsidRDefault="00382C49" w:rsidP="006F3567">
      <w:pPr>
        <w:pStyle w:val="2"/>
      </w:pPr>
      <w:bookmarkStart w:id="49" w:name="_Toc31135076"/>
      <w:r w:rsidRPr="00481B3D">
        <w:rPr>
          <w:rFonts w:hint="eastAsia"/>
        </w:rPr>
        <w:lastRenderedPageBreak/>
        <w:t>４　認定事務の流れ</w:t>
      </w:r>
      <w:bookmarkEnd w:id="49"/>
    </w:p>
    <w:tbl>
      <w:tblPr>
        <w:tblStyle w:val="ae"/>
        <w:tblpPr w:leftFromText="142" w:rightFromText="142" w:vertAnchor="page" w:horzAnchor="page" w:tblpXSpec="center" w:tblpY="1280"/>
        <w:tblW w:w="0" w:type="auto"/>
        <w:jc w:val="center"/>
        <w:tblLook w:val="04A0" w:firstRow="1" w:lastRow="0" w:firstColumn="1" w:lastColumn="0" w:noHBand="0" w:noVBand="1"/>
      </w:tblPr>
      <w:tblGrid>
        <w:gridCol w:w="1134"/>
        <w:gridCol w:w="1123"/>
        <w:gridCol w:w="11"/>
        <w:gridCol w:w="1135"/>
        <w:gridCol w:w="1134"/>
        <w:gridCol w:w="1134"/>
        <w:gridCol w:w="1134"/>
      </w:tblGrid>
      <w:tr w:rsidR="009E1D49" w:rsidRPr="00481B3D" w14:paraId="5EB13F35" w14:textId="77777777" w:rsidTr="00382C49">
        <w:trPr>
          <w:trHeight w:val="274"/>
          <w:jc w:val="center"/>
        </w:trPr>
        <w:tc>
          <w:tcPr>
            <w:tcW w:w="2257" w:type="dxa"/>
            <w:gridSpan w:val="2"/>
            <w:tcBorders>
              <w:top w:val="nil"/>
              <w:left w:val="nil"/>
              <w:bottom w:val="nil"/>
              <w:right w:val="nil"/>
            </w:tcBorders>
            <w:vAlign w:val="center"/>
          </w:tcPr>
          <w:p w14:paraId="52CF2EA3" w14:textId="77777777" w:rsidR="00382C49" w:rsidRPr="00502678" w:rsidRDefault="00382C49" w:rsidP="00382C49">
            <w:pPr>
              <w:jc w:val="center"/>
              <w:rPr>
                <w:rFonts w:hAnsi="ＭＳ ゴシック"/>
                <w:sz w:val="18"/>
                <w:szCs w:val="18"/>
              </w:rPr>
            </w:pPr>
            <w:r w:rsidRPr="00502678">
              <w:rPr>
                <w:rFonts w:hAnsi="ＭＳ ゴシック" w:hint="eastAsia"/>
                <w:sz w:val="18"/>
                <w:szCs w:val="18"/>
              </w:rPr>
              <w:t>申請者</w:t>
            </w:r>
          </w:p>
        </w:tc>
        <w:tc>
          <w:tcPr>
            <w:tcW w:w="1146" w:type="dxa"/>
            <w:gridSpan w:val="2"/>
            <w:tcBorders>
              <w:top w:val="nil"/>
              <w:left w:val="nil"/>
              <w:bottom w:val="nil"/>
              <w:right w:val="nil"/>
            </w:tcBorders>
            <w:vAlign w:val="center"/>
          </w:tcPr>
          <w:p w14:paraId="713D0525" w14:textId="77777777" w:rsidR="00382C49" w:rsidRPr="00502678" w:rsidRDefault="00382C49" w:rsidP="00382C49">
            <w:pPr>
              <w:jc w:val="center"/>
              <w:rPr>
                <w:rFonts w:hAnsi="ＭＳ ゴシック"/>
                <w:sz w:val="16"/>
                <w:szCs w:val="16"/>
              </w:rPr>
            </w:pPr>
          </w:p>
        </w:tc>
        <w:tc>
          <w:tcPr>
            <w:tcW w:w="3402" w:type="dxa"/>
            <w:gridSpan w:val="3"/>
            <w:tcBorders>
              <w:top w:val="nil"/>
              <w:left w:val="nil"/>
              <w:bottom w:val="nil"/>
              <w:right w:val="nil"/>
            </w:tcBorders>
            <w:vAlign w:val="center"/>
          </w:tcPr>
          <w:p w14:paraId="4CFB45CA" w14:textId="77777777" w:rsidR="00382C49" w:rsidRPr="00502678" w:rsidRDefault="00382C49" w:rsidP="00382C49">
            <w:pPr>
              <w:jc w:val="center"/>
              <w:rPr>
                <w:rFonts w:hAnsi="ＭＳ ゴシック"/>
                <w:sz w:val="18"/>
                <w:szCs w:val="18"/>
              </w:rPr>
            </w:pPr>
            <w:r w:rsidRPr="00502678">
              <w:rPr>
                <w:rFonts w:hAnsi="ＭＳ ゴシック" w:hint="eastAsia"/>
                <w:sz w:val="18"/>
                <w:szCs w:val="18"/>
              </w:rPr>
              <w:t>都道府県（指定都市・中核市）</w:t>
            </w:r>
          </w:p>
        </w:tc>
      </w:tr>
      <w:tr w:rsidR="009E1D49" w:rsidRPr="00481B3D" w14:paraId="7671BB0F" w14:textId="77777777" w:rsidTr="00382C49">
        <w:trPr>
          <w:trHeight w:val="286"/>
          <w:jc w:val="center"/>
        </w:trPr>
        <w:tc>
          <w:tcPr>
            <w:tcW w:w="2268" w:type="dxa"/>
            <w:gridSpan w:val="3"/>
            <w:tcBorders>
              <w:top w:val="nil"/>
              <w:left w:val="nil"/>
              <w:bottom w:val="nil"/>
              <w:right w:val="nil"/>
            </w:tcBorders>
            <w:vAlign w:val="center"/>
          </w:tcPr>
          <w:p w14:paraId="50D2B283" w14:textId="77777777" w:rsidR="00382C49" w:rsidRPr="00502678" w:rsidRDefault="00382C49" w:rsidP="00382C49">
            <w:pPr>
              <w:jc w:val="center"/>
              <w:rPr>
                <w:rFonts w:hAnsi="ＭＳ ゴシック"/>
                <w:sz w:val="16"/>
                <w:szCs w:val="16"/>
              </w:rPr>
            </w:pPr>
          </w:p>
        </w:tc>
        <w:tc>
          <w:tcPr>
            <w:tcW w:w="1135" w:type="dxa"/>
            <w:tcBorders>
              <w:top w:val="nil"/>
              <w:left w:val="nil"/>
              <w:bottom w:val="nil"/>
              <w:right w:val="nil"/>
            </w:tcBorders>
            <w:vAlign w:val="center"/>
          </w:tcPr>
          <w:p w14:paraId="3E1738C3" w14:textId="77777777" w:rsidR="00382C49" w:rsidRPr="00502678" w:rsidRDefault="00382C49" w:rsidP="00382C49">
            <w:pPr>
              <w:jc w:val="center"/>
              <w:rPr>
                <w:rFonts w:hAnsi="ＭＳ ゴシック"/>
                <w:sz w:val="16"/>
                <w:szCs w:val="16"/>
              </w:rPr>
            </w:pPr>
          </w:p>
        </w:tc>
        <w:tc>
          <w:tcPr>
            <w:tcW w:w="2268" w:type="dxa"/>
            <w:gridSpan w:val="2"/>
            <w:tcBorders>
              <w:top w:val="nil"/>
              <w:left w:val="nil"/>
              <w:bottom w:val="nil"/>
              <w:right w:val="nil"/>
            </w:tcBorders>
            <w:shd w:val="clear" w:color="auto" w:fill="FFFF8F"/>
            <w:vAlign w:val="center"/>
          </w:tcPr>
          <w:p w14:paraId="1BE95D45" w14:textId="77777777" w:rsidR="00382C49" w:rsidRPr="00502678" w:rsidRDefault="00382C49" w:rsidP="00382C49">
            <w:pPr>
              <w:jc w:val="center"/>
              <w:rPr>
                <w:rFonts w:hAnsi="ＭＳ ゴシック"/>
                <w:sz w:val="16"/>
                <w:szCs w:val="16"/>
              </w:rPr>
            </w:pPr>
            <w:r w:rsidRPr="00502678">
              <w:rPr>
                <w:rFonts w:hAnsi="ＭＳ ゴシック" w:hint="eastAsia"/>
                <w:sz w:val="16"/>
                <w:szCs w:val="16"/>
              </w:rPr>
              <w:t>生活困窮者自立支援法</w:t>
            </w:r>
          </w:p>
        </w:tc>
        <w:tc>
          <w:tcPr>
            <w:tcW w:w="1134" w:type="dxa"/>
            <w:tcBorders>
              <w:top w:val="nil"/>
              <w:left w:val="nil"/>
              <w:bottom w:val="nil"/>
              <w:right w:val="nil"/>
            </w:tcBorders>
            <w:shd w:val="clear" w:color="auto" w:fill="auto"/>
            <w:vAlign w:val="center"/>
          </w:tcPr>
          <w:p w14:paraId="62ABDE08" w14:textId="77777777" w:rsidR="00382C49" w:rsidRPr="00502678" w:rsidRDefault="00382C49" w:rsidP="00382C49">
            <w:pPr>
              <w:jc w:val="center"/>
              <w:rPr>
                <w:rFonts w:hAnsi="ＭＳ ゴシック"/>
                <w:sz w:val="16"/>
                <w:szCs w:val="16"/>
              </w:rPr>
            </w:pPr>
            <w:r w:rsidRPr="00502678">
              <w:rPr>
                <w:rFonts w:hAnsi="ＭＳ ゴシック" w:hint="eastAsia"/>
                <w:sz w:val="16"/>
                <w:szCs w:val="16"/>
              </w:rPr>
              <w:t>社会福祉法</w:t>
            </w:r>
          </w:p>
        </w:tc>
      </w:tr>
      <w:tr w:rsidR="009E1D49" w:rsidRPr="00481B3D" w14:paraId="7224C52F" w14:textId="77777777" w:rsidTr="00382C49">
        <w:trPr>
          <w:trHeight w:val="13885"/>
          <w:jc w:val="center"/>
        </w:trPr>
        <w:tc>
          <w:tcPr>
            <w:tcW w:w="1134" w:type="dxa"/>
            <w:tcBorders>
              <w:top w:val="nil"/>
              <w:left w:val="nil"/>
              <w:bottom w:val="nil"/>
              <w:right w:val="nil"/>
            </w:tcBorders>
          </w:tcPr>
          <w:p w14:paraId="04222CB5" w14:textId="1F0C560D" w:rsidR="00382C49" w:rsidRPr="00502678" w:rsidRDefault="005F44C7" w:rsidP="00382C49">
            <w:pPr>
              <w:rPr>
                <w:rFonts w:asciiTheme="majorEastAsia" w:eastAsiaTheme="majorEastAsia" w:hAnsiTheme="majorEastAsia"/>
                <w:sz w:val="16"/>
                <w:szCs w:val="16"/>
              </w:rPr>
            </w:pPr>
            <w:r w:rsidRPr="00502678">
              <w:rPr>
                <w:rFonts w:asciiTheme="majorEastAsia" w:eastAsiaTheme="majorEastAsia" w:hAnsiTheme="majorEastAsia"/>
                <w:noProof/>
                <w:sz w:val="16"/>
                <w:szCs w:val="16"/>
              </w:rPr>
              <mc:AlternateContent>
                <mc:Choice Requires="wps">
                  <w:drawing>
                    <wp:anchor distT="0" distB="0" distL="114300" distR="114300" simplePos="0" relativeHeight="251687936" behindDoc="0" locked="0" layoutInCell="1" allowOverlap="1" wp14:anchorId="224988FD" wp14:editId="4E9F2BED">
                      <wp:simplePos x="0" y="0"/>
                      <wp:positionH relativeFrom="column">
                        <wp:posOffset>-50165</wp:posOffset>
                      </wp:positionH>
                      <wp:positionV relativeFrom="paragraph">
                        <wp:posOffset>2616835</wp:posOffset>
                      </wp:positionV>
                      <wp:extent cx="1428750" cy="262890"/>
                      <wp:effectExtent l="0" t="0" r="19050" b="22860"/>
                      <wp:wrapNone/>
                      <wp:docPr id="8" name="正方形/長方形 8"/>
                      <wp:cNvGraphicFramePr/>
                      <a:graphic xmlns:a="http://schemas.openxmlformats.org/drawingml/2006/main">
                        <a:graphicData uri="http://schemas.microsoft.com/office/word/2010/wordprocessingShape">
                          <wps:wsp>
                            <wps:cNvSpPr/>
                            <wps:spPr>
                              <a:xfrm>
                                <a:off x="0" y="0"/>
                                <a:ext cx="1428750" cy="262890"/>
                              </a:xfrm>
                              <a:prstGeom prst="rect">
                                <a:avLst/>
                              </a:prstGeom>
                              <a:solidFill>
                                <a:schemeClr val="accent6">
                                  <a:lumMod val="20000"/>
                                  <a:lumOff val="80000"/>
                                </a:schemeClr>
                              </a:solidFill>
                              <a:ln w="12700" cap="flat" cmpd="sng" algn="ctr">
                                <a:solidFill>
                                  <a:sysClr val="windowText" lastClr="000000"/>
                                </a:solidFill>
                                <a:prstDash val="solid"/>
                              </a:ln>
                              <a:effectLst/>
                            </wps:spPr>
                            <wps:txbx>
                              <w:txbxContent>
                                <w:p w14:paraId="57084091" w14:textId="77777777" w:rsidR="005130B8" w:rsidRPr="00EB33AB" w:rsidRDefault="005130B8" w:rsidP="00382C49">
                                  <w:pPr>
                                    <w:snapToGrid w:val="0"/>
                                    <w:jc w:val="center"/>
                                    <w:rPr>
                                      <w:rFonts w:asciiTheme="majorEastAsia" w:eastAsiaTheme="majorEastAsia" w:hAnsiTheme="majorEastAsia"/>
                                      <w:color w:val="000000" w:themeColor="text1"/>
                                      <w:sz w:val="16"/>
                                      <w:szCs w:val="16"/>
                                    </w:rPr>
                                  </w:pPr>
                                  <w:r w:rsidRPr="00EB33AB">
                                    <w:rPr>
                                      <w:rFonts w:asciiTheme="majorEastAsia" w:eastAsiaTheme="majorEastAsia" w:hAnsiTheme="majorEastAsia" w:hint="eastAsia"/>
                                      <w:color w:val="000000" w:themeColor="text1"/>
                                      <w:sz w:val="16"/>
                                      <w:szCs w:val="16"/>
                                    </w:rPr>
                                    <w:t>⑧認定（不認定）通知書到達</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4988FD" id="正方形/長方形 8" o:spid="_x0000_s1026" style="position:absolute;left:0;text-align:left;margin-left:-3.95pt;margin-top:206.05pt;width:112.5pt;height:20.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" fillcolor="#fde9d9 [665]" strokecolor="windowText" strokeweight="1pt">
                      <v:textbox inset="1mm,1mm,1mm,1mm">
                        <w:txbxContent>
                          <w:p w14:paraId="57084091" w14:textId="77777777" w:rsidR="005130B8" w:rsidRPr="00EB33AB" w:rsidRDefault="005130B8" w:rsidP="00382C49">
                            <w:pPr>
                              <w:snapToGrid w:val="0"/>
                              <w:jc w:val="center"/>
                              <w:rPr>
                                <w:rFonts w:asciiTheme="majorEastAsia" w:eastAsiaTheme="majorEastAsia" w:hAnsiTheme="majorEastAsia"/>
                                <w:color w:val="000000" w:themeColor="text1"/>
                                <w:sz w:val="16"/>
                                <w:szCs w:val="16"/>
                              </w:rPr>
                            </w:pPr>
                            <w:r w:rsidRPr="00EB33AB">
                              <w:rPr>
                                <w:rFonts w:asciiTheme="majorEastAsia" w:eastAsiaTheme="majorEastAsia" w:hAnsiTheme="majorEastAsia" w:hint="eastAsia"/>
                                <w:color w:val="000000" w:themeColor="text1"/>
                                <w:sz w:val="16"/>
                                <w:szCs w:val="16"/>
                              </w:rPr>
                              <w:t>⑧認定（不認定）通知書到達</w:t>
                            </w:r>
                          </w:p>
                        </w:txbxContent>
                      </v:textbox>
                    </v:rect>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705344" behindDoc="0" locked="0" layoutInCell="1" allowOverlap="1" wp14:anchorId="093346BE" wp14:editId="0F2D91F6">
                      <wp:simplePos x="0" y="0"/>
                      <wp:positionH relativeFrom="column">
                        <wp:posOffset>549910</wp:posOffset>
                      </wp:positionH>
                      <wp:positionV relativeFrom="paragraph">
                        <wp:posOffset>5131435</wp:posOffset>
                      </wp:positionV>
                      <wp:extent cx="935990" cy="180000"/>
                      <wp:effectExtent l="0" t="0" r="16510" b="10795"/>
                      <wp:wrapNone/>
                      <wp:docPr id="49" name="角丸四角形 49"/>
                      <wp:cNvGraphicFramePr/>
                      <a:graphic xmlns:a="http://schemas.openxmlformats.org/drawingml/2006/main">
                        <a:graphicData uri="http://schemas.microsoft.com/office/word/2010/wordprocessingShape">
                          <wps:wsp>
                            <wps:cNvSpPr/>
                            <wps:spPr>
                              <a:xfrm>
                                <a:off x="0" y="0"/>
                                <a:ext cx="935990" cy="180000"/>
                              </a:xfrm>
                              <a:prstGeom prst="roundRect">
                                <a:avLst/>
                              </a:prstGeom>
                              <a:solidFill>
                                <a:srgbClr val="FAFC9E"/>
                              </a:solidFill>
                              <a:ln w="15875" cap="flat" cmpd="sng" algn="ctr">
                                <a:solidFill>
                                  <a:sysClr val="windowText" lastClr="000000"/>
                                </a:solidFill>
                                <a:prstDash val="solid"/>
                              </a:ln>
                              <a:effectLst/>
                            </wps:spPr>
                            <wps:txbx>
                              <w:txbxContent>
                                <w:p w14:paraId="774B16AB" w14:textId="77777777" w:rsidR="005130B8" w:rsidRPr="00411317" w:rsidRDefault="005130B8" w:rsidP="00382C49">
                                  <w:pPr>
                                    <w:snapToGrid w:val="0"/>
                                    <w:rPr>
                                      <w:rFonts w:asciiTheme="majorEastAsia" w:eastAsiaTheme="majorEastAsia" w:hAnsiTheme="majorEastAsia"/>
                                      <w:color w:val="000000" w:themeColor="text1"/>
                                      <w:sz w:val="16"/>
                                      <w:szCs w:val="16"/>
                                    </w:rPr>
                                  </w:pPr>
                                  <w:r w:rsidRPr="00411317">
                                    <w:rPr>
                                      <w:rFonts w:asciiTheme="majorEastAsia" w:eastAsiaTheme="majorEastAsia" w:hAnsiTheme="majorEastAsia" w:hint="eastAsia"/>
                                      <w:color w:val="000000" w:themeColor="text1"/>
                                      <w:sz w:val="16"/>
                                      <w:szCs w:val="16"/>
                                    </w:rPr>
                                    <w:t>⑮事業廃止届出</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3346BE" id="角丸四角形 49" o:spid="_x0000_s1027" style="position:absolute;left:0;text-align:left;margin-left:43.3pt;margin-top:404.05pt;width:73.7pt;height:14.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" fillcolor="#fafc9e" strokecolor="windowText" strokeweight="1.25pt">
                      <v:textbox inset=",0,,0">
                        <w:txbxContent>
                          <w:p w14:paraId="774B16AB" w14:textId="77777777" w:rsidR="005130B8" w:rsidRPr="00411317" w:rsidRDefault="005130B8" w:rsidP="00382C49">
                            <w:pPr>
                              <w:snapToGrid w:val="0"/>
                              <w:rPr>
                                <w:rFonts w:asciiTheme="majorEastAsia" w:eastAsiaTheme="majorEastAsia" w:hAnsiTheme="majorEastAsia"/>
                                <w:color w:val="000000" w:themeColor="text1"/>
                                <w:sz w:val="16"/>
                                <w:szCs w:val="16"/>
                              </w:rPr>
                            </w:pPr>
                            <w:r w:rsidRPr="00411317">
                              <w:rPr>
                                <w:rFonts w:asciiTheme="majorEastAsia" w:eastAsiaTheme="majorEastAsia" w:hAnsiTheme="majorEastAsia" w:hint="eastAsia"/>
                                <w:color w:val="000000" w:themeColor="text1"/>
                                <w:sz w:val="16"/>
                                <w:szCs w:val="16"/>
                              </w:rPr>
                              <w:t>⑮事業廃止届出</w:t>
                            </w:r>
                          </w:p>
                        </w:txbxContent>
                      </v:textbox>
                    </v:roundrect>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704320" behindDoc="0" locked="0" layoutInCell="1" allowOverlap="1" wp14:anchorId="624540EA" wp14:editId="1EAC04B4">
                      <wp:simplePos x="0" y="0"/>
                      <wp:positionH relativeFrom="column">
                        <wp:posOffset>461645</wp:posOffset>
                      </wp:positionH>
                      <wp:positionV relativeFrom="paragraph">
                        <wp:posOffset>4959350</wp:posOffset>
                      </wp:positionV>
                      <wp:extent cx="827405" cy="215900"/>
                      <wp:effectExtent l="0" t="0" r="10795" b="12700"/>
                      <wp:wrapNone/>
                      <wp:docPr id="13" name="正方形/長方形 13"/>
                      <wp:cNvGraphicFramePr/>
                      <a:graphic xmlns:a="http://schemas.openxmlformats.org/drawingml/2006/main">
                        <a:graphicData uri="http://schemas.microsoft.com/office/word/2010/wordprocessingShape">
                          <wps:wsp>
                            <wps:cNvSpPr/>
                            <wps:spPr>
                              <a:xfrm>
                                <a:off x="0" y="0"/>
                                <a:ext cx="827405" cy="215900"/>
                              </a:xfrm>
                              <a:prstGeom prst="rect">
                                <a:avLst/>
                              </a:prstGeom>
                              <a:solidFill>
                                <a:schemeClr val="accent6">
                                  <a:lumMod val="20000"/>
                                  <a:lumOff val="80000"/>
                                </a:schemeClr>
                              </a:solidFill>
                              <a:ln w="12700" cap="flat" cmpd="sng" algn="ctr">
                                <a:solidFill>
                                  <a:sysClr val="windowText" lastClr="000000"/>
                                </a:solidFill>
                                <a:prstDash val="solid"/>
                              </a:ln>
                              <a:effectLst/>
                            </wps:spPr>
                            <wps:txbx>
                              <w:txbxContent>
                                <w:p w14:paraId="34816597" w14:textId="77777777" w:rsidR="005130B8" w:rsidRPr="00411317" w:rsidRDefault="005130B8" w:rsidP="00382C49">
                                  <w:pPr>
                                    <w:snapToGrid w:val="0"/>
                                    <w:jc w:val="center"/>
                                    <w:rPr>
                                      <w:rFonts w:asciiTheme="majorEastAsia" w:eastAsiaTheme="majorEastAsia" w:hAnsiTheme="majorEastAsia"/>
                                      <w:color w:val="000000" w:themeColor="text1"/>
                                      <w:sz w:val="16"/>
                                      <w:szCs w:val="16"/>
                                    </w:rPr>
                                  </w:pPr>
                                  <w:r w:rsidRPr="00411317">
                                    <w:rPr>
                                      <w:rFonts w:asciiTheme="majorEastAsia" w:eastAsiaTheme="majorEastAsia" w:hAnsiTheme="majorEastAsia" w:hint="eastAsia"/>
                                      <w:color w:val="000000" w:themeColor="text1"/>
                                      <w:sz w:val="16"/>
                                      <w:szCs w:val="16"/>
                                    </w:rPr>
                                    <w:t>⑭事業廃止届出</w:t>
                                  </w:r>
                                </w:p>
                              </w:txbxContent>
                            </wps:txbx>
                            <wps:bodyPr rot="0" spcFirstLastPara="0" vertOverflow="overflow" horzOverflow="overflow" vert="horz" wrap="square" lIns="0" tIns="36000" rIns="0" bIns="3600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24540EA" id="正方形/長方形 13" o:spid="_x0000_s1028" style="position:absolute;left:0;text-align:left;margin-left:36.35pt;margin-top:390.5pt;width:65.15pt;height:17pt;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" fillcolor="#fde9d9 [665]" strokecolor="windowText" strokeweight="1pt">
                      <v:textbox inset="0,1mm,0,1mm">
                        <w:txbxContent>
                          <w:p w14:paraId="34816597" w14:textId="77777777" w:rsidR="005130B8" w:rsidRPr="00411317" w:rsidRDefault="005130B8" w:rsidP="00382C49">
                            <w:pPr>
                              <w:snapToGrid w:val="0"/>
                              <w:jc w:val="center"/>
                              <w:rPr>
                                <w:rFonts w:asciiTheme="majorEastAsia" w:eastAsiaTheme="majorEastAsia" w:hAnsiTheme="majorEastAsia"/>
                                <w:color w:val="000000" w:themeColor="text1"/>
                                <w:sz w:val="16"/>
                                <w:szCs w:val="16"/>
                              </w:rPr>
                            </w:pPr>
                            <w:r w:rsidRPr="00411317">
                              <w:rPr>
                                <w:rFonts w:asciiTheme="majorEastAsia" w:eastAsiaTheme="majorEastAsia" w:hAnsiTheme="majorEastAsia" w:hint="eastAsia"/>
                                <w:color w:val="000000" w:themeColor="text1"/>
                                <w:sz w:val="16"/>
                                <w:szCs w:val="16"/>
                              </w:rPr>
                              <w:t>⑭事業廃止届出</w:t>
                            </w:r>
                          </w:p>
                        </w:txbxContent>
                      </v:textbox>
                    </v:rect>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688960" behindDoc="0" locked="0" layoutInCell="1" allowOverlap="1" wp14:anchorId="2D80322C" wp14:editId="2A118D24">
                      <wp:simplePos x="0" y="0"/>
                      <wp:positionH relativeFrom="column">
                        <wp:posOffset>-25400</wp:posOffset>
                      </wp:positionH>
                      <wp:positionV relativeFrom="paragraph">
                        <wp:posOffset>3112135</wp:posOffset>
                      </wp:positionV>
                      <wp:extent cx="647065" cy="216000"/>
                      <wp:effectExtent l="0" t="0" r="19685" b="12700"/>
                      <wp:wrapNone/>
                      <wp:docPr id="34" name="正方形/長方形 34"/>
                      <wp:cNvGraphicFramePr/>
                      <a:graphic xmlns:a="http://schemas.openxmlformats.org/drawingml/2006/main">
                        <a:graphicData uri="http://schemas.microsoft.com/office/word/2010/wordprocessingShape">
                          <wps:wsp>
                            <wps:cNvSpPr/>
                            <wps:spPr>
                              <a:xfrm>
                                <a:off x="0" y="0"/>
                                <a:ext cx="647065" cy="216000"/>
                              </a:xfrm>
                              <a:prstGeom prst="rect">
                                <a:avLst/>
                              </a:prstGeom>
                              <a:noFill/>
                              <a:ln w="12700" cap="flat" cmpd="sng" algn="ctr">
                                <a:solidFill>
                                  <a:sysClr val="windowText" lastClr="000000"/>
                                </a:solidFill>
                                <a:prstDash val="solid"/>
                              </a:ln>
                              <a:effectLst/>
                            </wps:spPr>
                            <wps:txbx>
                              <w:txbxContent>
                                <w:p w14:paraId="49425102" w14:textId="77777777" w:rsidR="005130B8" w:rsidRPr="00EB33AB" w:rsidRDefault="005130B8" w:rsidP="00382C49">
                                  <w:pPr>
                                    <w:snapToGrid w:val="0"/>
                                    <w:jc w:val="center"/>
                                    <w:rPr>
                                      <w:rFonts w:asciiTheme="majorEastAsia" w:eastAsiaTheme="majorEastAsia" w:hAnsiTheme="majorEastAsia"/>
                                      <w:color w:val="000000" w:themeColor="text1"/>
                                      <w:sz w:val="16"/>
                                      <w:szCs w:val="16"/>
                                    </w:rPr>
                                  </w:pPr>
                                  <w:r>
                                    <w:rPr>
                                      <w:rFonts w:asciiTheme="majorEastAsia" w:eastAsiaTheme="majorEastAsia" w:hAnsiTheme="majorEastAsia" w:hint="eastAsia"/>
                                      <w:color w:val="000000" w:themeColor="text1"/>
                                      <w:sz w:val="16"/>
                                      <w:szCs w:val="16"/>
                                    </w:rPr>
                                    <w:t>終了</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D80322C" id="正方形/長方形 34" o:spid="_x0000_s1029" style="position:absolute;left:0;text-align:left;margin-left:-2pt;margin-top:245.05pt;width:50.95pt;height:17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" filled="f" strokecolor="windowText" strokeweight="1pt">
                      <v:textbox inset="1mm,1mm,1mm,1mm">
                        <w:txbxContent>
                          <w:p w14:paraId="49425102" w14:textId="77777777" w:rsidR="005130B8" w:rsidRPr="00EB33AB" w:rsidRDefault="005130B8" w:rsidP="00382C49">
                            <w:pPr>
                              <w:snapToGrid w:val="0"/>
                              <w:jc w:val="center"/>
                              <w:rPr>
                                <w:rFonts w:asciiTheme="majorEastAsia" w:eastAsiaTheme="majorEastAsia" w:hAnsiTheme="majorEastAsia"/>
                                <w:color w:val="000000" w:themeColor="text1"/>
                                <w:sz w:val="16"/>
                                <w:szCs w:val="16"/>
                              </w:rPr>
                            </w:pPr>
                            <w:r>
                              <w:rPr>
                                <w:rFonts w:asciiTheme="majorEastAsia" w:eastAsiaTheme="majorEastAsia" w:hAnsiTheme="majorEastAsia" w:hint="eastAsia"/>
                                <w:color w:val="000000" w:themeColor="text1"/>
                                <w:sz w:val="16"/>
                                <w:szCs w:val="16"/>
                              </w:rPr>
                              <w:t>終了</w:t>
                            </w:r>
                          </w:p>
                        </w:txbxContent>
                      </v:textbox>
                    </v:rect>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689984" behindDoc="0" locked="0" layoutInCell="1" allowOverlap="1" wp14:anchorId="7E6058AB" wp14:editId="513699F9">
                      <wp:simplePos x="0" y="0"/>
                      <wp:positionH relativeFrom="column">
                        <wp:posOffset>281940</wp:posOffset>
                      </wp:positionH>
                      <wp:positionV relativeFrom="paragraph">
                        <wp:posOffset>2849880</wp:posOffset>
                      </wp:positionV>
                      <wp:extent cx="0" cy="255905"/>
                      <wp:effectExtent l="95250" t="0" r="76200" b="48895"/>
                      <wp:wrapNone/>
                      <wp:docPr id="35" name="直線矢印コネクタ 35"/>
                      <wp:cNvGraphicFramePr/>
                      <a:graphic xmlns:a="http://schemas.openxmlformats.org/drawingml/2006/main">
                        <a:graphicData uri="http://schemas.microsoft.com/office/word/2010/wordprocessingShape">
                          <wps:wsp>
                            <wps:cNvCnPr/>
                            <wps:spPr>
                              <a:xfrm>
                                <a:off x="0" y="0"/>
                                <a:ext cx="0" cy="255905"/>
                              </a:xfrm>
                              <a:prstGeom prst="straightConnector1">
                                <a:avLst/>
                              </a:prstGeom>
                              <a:noFill/>
                              <a:ln w="19050" cap="flat" cmpd="sng" algn="ctr">
                                <a:solidFill>
                                  <a:sysClr val="windowText" lastClr="000000"/>
                                </a:solidFill>
                                <a:prstDash val="solid"/>
                                <a:tailEnd type="arrow"/>
                              </a:ln>
                              <a:effectLst/>
                            </wps:spPr>
                            <wps:bodyPr/>
                          </wps:wsp>
                        </a:graphicData>
                      </a:graphic>
                      <wp14:sizeRelV relativeFrom="margin">
                        <wp14:pctHeight>0</wp14:pctHeight>
                      </wp14:sizeRelV>
                    </wp:anchor>
                  </w:drawing>
                </mc:Choice>
                <mc:Fallback>
                  <w:pict>
                    <v:shapetype w14:anchorId="79CB778A" id="_x0000_t32" coordsize="21600,21600" o:spt="32" o:oned="t" path="m,l21600,21600e" filled="f">
                      <v:path arrowok="t" fillok="f" o:connecttype="none"/>
                      <o:lock v:ext="edit" shapetype="t"/>
                    </v:shapetype>
                    <v:shape id="直線矢印コネクタ 35" o:spid="_x0000_s1026" type="#_x0000_t32" style="position:absolute;left:0;text-align:left;margin-left:22.2pt;margin-top:224.4pt;width:0;height:20.15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" strokecolor="windowText" strokeweight="1.5pt">
                      <v:stroke endarrow="open"/>
                    </v:shape>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667456" behindDoc="0" locked="0" layoutInCell="1" allowOverlap="1" wp14:anchorId="36BDB70E" wp14:editId="27246682">
                      <wp:simplePos x="0" y="0"/>
                      <wp:positionH relativeFrom="column">
                        <wp:posOffset>-15240</wp:posOffset>
                      </wp:positionH>
                      <wp:positionV relativeFrom="paragraph">
                        <wp:posOffset>1082040</wp:posOffset>
                      </wp:positionV>
                      <wp:extent cx="1295400" cy="215900"/>
                      <wp:effectExtent l="0" t="0" r="19050" b="12700"/>
                      <wp:wrapNone/>
                      <wp:docPr id="9" name="正方形/長方形 9"/>
                      <wp:cNvGraphicFramePr/>
                      <a:graphic xmlns:a="http://schemas.openxmlformats.org/drawingml/2006/main">
                        <a:graphicData uri="http://schemas.microsoft.com/office/word/2010/wordprocessingShape">
                          <wps:wsp>
                            <wps:cNvSpPr/>
                            <wps:spPr>
                              <a:xfrm>
                                <a:off x="0" y="0"/>
                                <a:ext cx="1295400" cy="215900"/>
                              </a:xfrm>
                              <a:prstGeom prst="rect">
                                <a:avLst/>
                              </a:prstGeom>
                              <a:solidFill>
                                <a:schemeClr val="accent6">
                                  <a:lumMod val="20000"/>
                                  <a:lumOff val="80000"/>
                                </a:schemeClr>
                              </a:solidFill>
                              <a:ln w="12700" cap="flat" cmpd="sng" algn="ctr">
                                <a:solidFill>
                                  <a:sysClr val="windowText" lastClr="000000"/>
                                </a:solidFill>
                                <a:prstDash val="solid"/>
                              </a:ln>
                              <a:effectLst/>
                            </wps:spPr>
                            <wps:txbx>
                              <w:txbxContent>
                                <w:p w14:paraId="4C047801" w14:textId="77777777" w:rsidR="005130B8" w:rsidRPr="00EB33AB" w:rsidRDefault="005130B8" w:rsidP="00382C49">
                                  <w:pPr>
                                    <w:snapToGrid w:val="0"/>
                                    <w:jc w:val="center"/>
                                    <w:rPr>
                                      <w:rFonts w:asciiTheme="majorEastAsia" w:eastAsiaTheme="majorEastAsia" w:hAnsiTheme="majorEastAsia"/>
                                      <w:color w:val="000000" w:themeColor="text1"/>
                                      <w:sz w:val="18"/>
                                      <w:szCs w:val="18"/>
                                    </w:rPr>
                                  </w:pPr>
                                  <w:r w:rsidRPr="00EB33AB">
                                    <w:rPr>
                                      <w:rFonts w:asciiTheme="majorEastAsia" w:eastAsiaTheme="majorEastAsia" w:hAnsiTheme="majorEastAsia" w:hint="eastAsia"/>
                                      <w:color w:val="000000" w:themeColor="text1"/>
                                      <w:sz w:val="18"/>
                                      <w:szCs w:val="18"/>
                                    </w:rPr>
                                    <w:t>③申  請</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BDB70E" id="正方形/長方形 9" o:spid="_x0000_s1030" style="position:absolute;left:0;text-align:left;margin-left:-1.2pt;margin-top:85.2pt;width:102pt;height:1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" fillcolor="#fde9d9 [665]" strokecolor="windowText" strokeweight="1pt">
                      <v:textbox inset="1mm,1mm,1mm,1mm">
                        <w:txbxContent>
                          <w:p w14:paraId="4C047801" w14:textId="77777777" w:rsidR="005130B8" w:rsidRPr="00EB33AB" w:rsidRDefault="005130B8" w:rsidP="00382C49">
                            <w:pPr>
                              <w:snapToGrid w:val="0"/>
                              <w:jc w:val="center"/>
                              <w:rPr>
                                <w:rFonts w:asciiTheme="majorEastAsia" w:eastAsiaTheme="majorEastAsia" w:hAnsiTheme="majorEastAsia"/>
                                <w:color w:val="000000" w:themeColor="text1"/>
                                <w:sz w:val="18"/>
                                <w:szCs w:val="18"/>
                              </w:rPr>
                            </w:pPr>
                            <w:r w:rsidRPr="00EB33AB">
                              <w:rPr>
                                <w:rFonts w:asciiTheme="majorEastAsia" w:eastAsiaTheme="majorEastAsia" w:hAnsiTheme="majorEastAsia" w:hint="eastAsia"/>
                                <w:color w:val="000000" w:themeColor="text1"/>
                                <w:sz w:val="18"/>
                                <w:szCs w:val="18"/>
                              </w:rPr>
                              <w:t>③申  請</w:t>
                            </w:r>
                          </w:p>
                        </w:txbxContent>
                      </v:textbox>
                    </v:rect>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676672" behindDoc="0" locked="0" layoutInCell="1" allowOverlap="1" wp14:anchorId="3A7D5B93" wp14:editId="762EE1C7">
                      <wp:simplePos x="0" y="0"/>
                      <wp:positionH relativeFrom="column">
                        <wp:posOffset>635635</wp:posOffset>
                      </wp:positionH>
                      <wp:positionV relativeFrom="paragraph">
                        <wp:posOffset>793115</wp:posOffset>
                      </wp:positionV>
                      <wp:extent cx="0" cy="287655"/>
                      <wp:effectExtent l="95250" t="0" r="57150" b="55245"/>
                      <wp:wrapNone/>
                      <wp:docPr id="28" name="直線矢印コネクタ 28"/>
                      <wp:cNvGraphicFramePr/>
                      <a:graphic xmlns:a="http://schemas.openxmlformats.org/drawingml/2006/main">
                        <a:graphicData uri="http://schemas.microsoft.com/office/word/2010/wordprocessingShape">
                          <wps:wsp>
                            <wps:cNvCnPr/>
                            <wps:spPr>
                              <a:xfrm>
                                <a:off x="0" y="0"/>
                                <a:ext cx="0" cy="287655"/>
                              </a:xfrm>
                              <a:prstGeom prst="straightConnector1">
                                <a:avLst/>
                              </a:prstGeom>
                              <a:noFill/>
                              <a:ln w="19050" cap="flat" cmpd="sng" algn="ctr">
                                <a:solidFill>
                                  <a:sysClr val="windowText" lastClr="000000"/>
                                </a:solidFill>
                                <a:prstDash val="solid"/>
                                <a:tailEnd type="arrow"/>
                              </a:ln>
                              <a:effectLst/>
                            </wps:spPr>
                            <wps:bodyPr/>
                          </wps:wsp>
                        </a:graphicData>
                      </a:graphic>
                      <wp14:sizeRelV relativeFrom="margin">
                        <wp14:pctHeight>0</wp14:pctHeight>
                      </wp14:sizeRelV>
                    </wp:anchor>
                  </w:drawing>
                </mc:Choice>
                <mc:Fallback>
                  <w:pict>
                    <v:shape w14:anchorId="0DB93C17" id="直線矢印コネクタ 28" o:spid="_x0000_s1026" type="#_x0000_t32" style="position:absolute;left:0;text-align:left;margin-left:50.05pt;margin-top:62.45pt;width:0;height:22.6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" strokecolor="windowText" strokeweight="1.5pt">
                      <v:stroke endarrow="open"/>
                    </v:shape>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666432" behindDoc="0" locked="0" layoutInCell="1" allowOverlap="1" wp14:anchorId="7F988527" wp14:editId="19391EBC">
                      <wp:simplePos x="0" y="0"/>
                      <wp:positionH relativeFrom="column">
                        <wp:posOffset>-19965</wp:posOffset>
                      </wp:positionH>
                      <wp:positionV relativeFrom="paragraph">
                        <wp:posOffset>575081</wp:posOffset>
                      </wp:positionV>
                      <wp:extent cx="1295400" cy="215900"/>
                      <wp:effectExtent l="0" t="0" r="19050" b="12700"/>
                      <wp:wrapNone/>
                      <wp:docPr id="10" name="正方形/長方形 10"/>
                      <wp:cNvGraphicFramePr/>
                      <a:graphic xmlns:a="http://schemas.openxmlformats.org/drawingml/2006/main">
                        <a:graphicData uri="http://schemas.microsoft.com/office/word/2010/wordprocessingShape">
                          <wps:wsp>
                            <wps:cNvSpPr/>
                            <wps:spPr>
                              <a:xfrm>
                                <a:off x="0" y="0"/>
                                <a:ext cx="1295400" cy="215900"/>
                              </a:xfrm>
                              <a:prstGeom prst="rect">
                                <a:avLst/>
                              </a:prstGeom>
                              <a:noFill/>
                              <a:ln w="12700" cap="flat" cmpd="sng" algn="ctr">
                                <a:solidFill>
                                  <a:sysClr val="windowText" lastClr="000000"/>
                                </a:solidFill>
                                <a:prstDash val="solid"/>
                              </a:ln>
                              <a:effectLst/>
                            </wps:spPr>
                            <wps:txbx>
                              <w:txbxContent>
                                <w:p w14:paraId="60131E22" w14:textId="77777777" w:rsidR="005130B8" w:rsidRPr="00EB33AB" w:rsidRDefault="005130B8" w:rsidP="00382C49">
                                  <w:pPr>
                                    <w:snapToGrid w:val="0"/>
                                    <w:jc w:val="center"/>
                                    <w:rPr>
                                      <w:rFonts w:asciiTheme="majorEastAsia" w:eastAsiaTheme="majorEastAsia" w:hAnsiTheme="majorEastAsia"/>
                                      <w:color w:val="000000" w:themeColor="text1"/>
                                      <w:sz w:val="18"/>
                                      <w:szCs w:val="18"/>
                                    </w:rPr>
                                  </w:pPr>
                                  <w:r w:rsidRPr="00EB33AB">
                                    <w:rPr>
                                      <w:rFonts w:asciiTheme="majorEastAsia" w:eastAsiaTheme="majorEastAsia" w:hAnsiTheme="majorEastAsia" w:hint="eastAsia"/>
                                      <w:color w:val="000000" w:themeColor="text1"/>
                                      <w:sz w:val="18"/>
                                      <w:szCs w:val="18"/>
                                    </w:rPr>
                                    <w:t>②申請書類の準備</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988527" id="正方形/長方形 10" o:spid="_x0000_s1031" style="position:absolute;left:0;text-align:left;margin-left:-1.55pt;margin-top:45.3pt;width:102pt;height:1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" filled="f" strokecolor="windowText" strokeweight="1pt">
                      <v:textbox inset="1mm,1mm,1mm,1mm">
                        <w:txbxContent>
                          <w:p w14:paraId="60131E22" w14:textId="77777777" w:rsidR="005130B8" w:rsidRPr="00EB33AB" w:rsidRDefault="005130B8" w:rsidP="00382C49">
                            <w:pPr>
                              <w:snapToGrid w:val="0"/>
                              <w:jc w:val="center"/>
                              <w:rPr>
                                <w:rFonts w:asciiTheme="majorEastAsia" w:eastAsiaTheme="majorEastAsia" w:hAnsiTheme="majorEastAsia"/>
                                <w:color w:val="000000" w:themeColor="text1"/>
                                <w:sz w:val="18"/>
                                <w:szCs w:val="18"/>
                              </w:rPr>
                            </w:pPr>
                            <w:r w:rsidRPr="00EB33AB">
                              <w:rPr>
                                <w:rFonts w:asciiTheme="majorEastAsia" w:eastAsiaTheme="majorEastAsia" w:hAnsiTheme="majorEastAsia" w:hint="eastAsia"/>
                                <w:color w:val="000000" w:themeColor="text1"/>
                                <w:sz w:val="18"/>
                                <w:szCs w:val="18"/>
                              </w:rPr>
                              <w:t>②申請書類の準備</w:t>
                            </w:r>
                          </w:p>
                        </w:txbxContent>
                      </v:textbox>
                    </v:rect>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665408" behindDoc="0" locked="0" layoutInCell="1" allowOverlap="1" wp14:anchorId="3F5CC5A0" wp14:editId="65164EDC">
                      <wp:simplePos x="0" y="0"/>
                      <wp:positionH relativeFrom="column">
                        <wp:posOffset>-24410</wp:posOffset>
                      </wp:positionH>
                      <wp:positionV relativeFrom="paragraph">
                        <wp:posOffset>55245</wp:posOffset>
                      </wp:positionV>
                      <wp:extent cx="1295400" cy="215900"/>
                      <wp:effectExtent l="0" t="0" r="19050" b="12700"/>
                      <wp:wrapNone/>
                      <wp:docPr id="11" name="正方形/長方形 11"/>
                      <wp:cNvGraphicFramePr/>
                      <a:graphic xmlns:a="http://schemas.openxmlformats.org/drawingml/2006/main">
                        <a:graphicData uri="http://schemas.microsoft.com/office/word/2010/wordprocessingShape">
                          <wps:wsp>
                            <wps:cNvSpPr/>
                            <wps:spPr>
                              <a:xfrm>
                                <a:off x="0" y="0"/>
                                <a:ext cx="1295400" cy="2159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51A59D" w14:textId="77777777" w:rsidR="005130B8" w:rsidRPr="00EB33AB" w:rsidRDefault="005130B8" w:rsidP="00382C49">
                                  <w:pPr>
                                    <w:snapToGrid w:val="0"/>
                                    <w:jc w:val="center"/>
                                    <w:rPr>
                                      <w:rFonts w:asciiTheme="majorEastAsia" w:eastAsiaTheme="majorEastAsia" w:hAnsiTheme="majorEastAsia"/>
                                      <w:color w:val="000000" w:themeColor="text1"/>
                                      <w:sz w:val="18"/>
                                      <w:szCs w:val="18"/>
                                    </w:rPr>
                                  </w:pPr>
                                  <w:r w:rsidRPr="00EB33AB">
                                    <w:rPr>
                                      <w:rFonts w:asciiTheme="majorEastAsia" w:eastAsiaTheme="majorEastAsia" w:hAnsiTheme="majorEastAsia" w:hint="eastAsia"/>
                                      <w:color w:val="000000" w:themeColor="text1"/>
                                      <w:sz w:val="18"/>
                                      <w:szCs w:val="18"/>
                                    </w:rPr>
                                    <w:t>①事業の準備</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5CC5A0" id="正方形/長方形 11" o:spid="_x0000_s1032" style="position:absolute;left:0;text-align:left;margin-left:-1.9pt;margin-top:4.35pt;width:102pt;height:1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" filled="f" strokecolor="black [3213]" strokeweight="1pt">
                      <v:textbox inset="1mm,1mm,1mm,1mm">
                        <w:txbxContent>
                          <w:p w14:paraId="0851A59D" w14:textId="77777777" w:rsidR="005130B8" w:rsidRPr="00EB33AB" w:rsidRDefault="005130B8" w:rsidP="00382C49">
                            <w:pPr>
                              <w:snapToGrid w:val="0"/>
                              <w:jc w:val="center"/>
                              <w:rPr>
                                <w:rFonts w:asciiTheme="majorEastAsia" w:eastAsiaTheme="majorEastAsia" w:hAnsiTheme="majorEastAsia"/>
                                <w:color w:val="000000" w:themeColor="text1"/>
                                <w:sz w:val="18"/>
                                <w:szCs w:val="18"/>
                              </w:rPr>
                            </w:pPr>
                            <w:r w:rsidRPr="00EB33AB">
                              <w:rPr>
                                <w:rFonts w:asciiTheme="majorEastAsia" w:eastAsiaTheme="majorEastAsia" w:hAnsiTheme="majorEastAsia" w:hint="eastAsia"/>
                                <w:color w:val="000000" w:themeColor="text1"/>
                                <w:sz w:val="18"/>
                                <w:szCs w:val="18"/>
                              </w:rPr>
                              <w:t>①事業の準備</w:t>
                            </w:r>
                          </w:p>
                        </w:txbxContent>
                      </v:textbox>
                    </v:rect>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675648" behindDoc="0" locked="0" layoutInCell="1" allowOverlap="1" wp14:anchorId="23DC2F8E" wp14:editId="51192810">
                      <wp:simplePos x="0" y="0"/>
                      <wp:positionH relativeFrom="column">
                        <wp:posOffset>635635</wp:posOffset>
                      </wp:positionH>
                      <wp:positionV relativeFrom="paragraph">
                        <wp:posOffset>287655</wp:posOffset>
                      </wp:positionV>
                      <wp:extent cx="0" cy="287655"/>
                      <wp:effectExtent l="95250" t="0" r="57150" b="55245"/>
                      <wp:wrapNone/>
                      <wp:docPr id="27" name="直線矢印コネクタ 27"/>
                      <wp:cNvGraphicFramePr/>
                      <a:graphic xmlns:a="http://schemas.openxmlformats.org/drawingml/2006/main">
                        <a:graphicData uri="http://schemas.microsoft.com/office/word/2010/wordprocessingShape">
                          <wps:wsp>
                            <wps:cNvCnPr/>
                            <wps:spPr>
                              <a:xfrm>
                                <a:off x="0" y="0"/>
                                <a:ext cx="0" cy="287655"/>
                              </a:xfrm>
                              <a:prstGeom prst="straightConnector1">
                                <a:avLst/>
                              </a:prstGeom>
                              <a:ln w="19050" cmpd="sng">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2C8627C3" id="直線矢印コネクタ 27" o:spid="_x0000_s1026" type="#_x0000_t32" style="position:absolute;left:0;text-align:left;margin-left:50.05pt;margin-top:22.65pt;width:0;height:22.6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" strokecolor="black [3213]" strokeweight="1.5pt">
                      <v:stroke endarrow="open"/>
                    </v:shape>
                  </w:pict>
                </mc:Fallback>
              </mc:AlternateContent>
            </w:r>
          </w:p>
        </w:tc>
        <w:tc>
          <w:tcPr>
            <w:tcW w:w="1134" w:type="dxa"/>
            <w:gridSpan w:val="2"/>
            <w:tcBorders>
              <w:top w:val="nil"/>
              <w:left w:val="nil"/>
              <w:bottom w:val="nil"/>
              <w:right w:val="nil"/>
            </w:tcBorders>
          </w:tcPr>
          <w:p w14:paraId="2E19D1C7" w14:textId="5CDE64D7" w:rsidR="00382C49" w:rsidRPr="00502678" w:rsidRDefault="001F41A9" w:rsidP="00382C49">
            <w:pPr>
              <w:rPr>
                <w:rFonts w:asciiTheme="majorEastAsia" w:eastAsiaTheme="majorEastAsia" w:hAnsiTheme="majorEastAsia"/>
                <w:sz w:val="16"/>
                <w:szCs w:val="16"/>
              </w:rPr>
            </w:pPr>
            <w:r w:rsidRPr="00502678">
              <w:rPr>
                <w:rFonts w:asciiTheme="majorEastAsia" w:eastAsiaTheme="majorEastAsia" w:hAnsiTheme="majorEastAsia"/>
                <w:noProof/>
                <w:sz w:val="16"/>
                <w:szCs w:val="16"/>
              </w:rPr>
              <mc:AlternateContent>
                <mc:Choice Requires="wps">
                  <w:drawing>
                    <wp:anchor distT="0" distB="0" distL="114300" distR="114300" simplePos="0" relativeHeight="251677696" behindDoc="0" locked="0" layoutInCell="1" allowOverlap="1" wp14:anchorId="0DD0D5A4" wp14:editId="79047B26">
                      <wp:simplePos x="0" y="0"/>
                      <wp:positionH relativeFrom="column">
                        <wp:posOffset>560527</wp:posOffset>
                      </wp:positionH>
                      <wp:positionV relativeFrom="paragraph">
                        <wp:posOffset>1173912</wp:posOffset>
                      </wp:positionV>
                      <wp:extent cx="885139" cy="146304"/>
                      <wp:effectExtent l="0" t="0" r="67945" b="101600"/>
                      <wp:wrapNone/>
                      <wp:docPr id="29" name="直線矢印コネクタ 29"/>
                      <wp:cNvGraphicFramePr/>
                      <a:graphic xmlns:a="http://schemas.openxmlformats.org/drawingml/2006/main">
                        <a:graphicData uri="http://schemas.microsoft.com/office/word/2010/wordprocessingShape">
                          <wps:wsp>
                            <wps:cNvCnPr/>
                            <wps:spPr>
                              <a:xfrm>
                                <a:off x="0" y="0"/>
                                <a:ext cx="885139" cy="146304"/>
                              </a:xfrm>
                              <a:prstGeom prst="straightConnector1">
                                <a:avLst/>
                              </a:prstGeom>
                              <a:ln w="19050">
                                <a:solidFill>
                                  <a:schemeClr val="tx1"/>
                                </a:solidFill>
                                <a:prstDash val="solid"/>
                                <a:headEnd type="none"/>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23D2D46" id="直線矢印コネクタ 29" o:spid="_x0000_s1026" type="#_x0000_t32" style="position:absolute;left:0;text-align:left;margin-left:44.15pt;margin-top:92.45pt;width:69.7pt;height:1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" strokecolor="black [3213]" strokeweight="1.5pt">
                      <v:stroke endarrow="open"/>
                    </v:shape>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721728" behindDoc="0" locked="0" layoutInCell="1" allowOverlap="1" wp14:anchorId="4D22C09C" wp14:editId="4943EF7F">
                      <wp:simplePos x="0" y="0"/>
                      <wp:positionH relativeFrom="column">
                        <wp:posOffset>17780</wp:posOffset>
                      </wp:positionH>
                      <wp:positionV relativeFrom="paragraph">
                        <wp:posOffset>7956550</wp:posOffset>
                      </wp:positionV>
                      <wp:extent cx="1008000" cy="179705"/>
                      <wp:effectExtent l="0" t="0" r="20955" b="10795"/>
                      <wp:wrapNone/>
                      <wp:docPr id="319" name="正方形/長方形 319"/>
                      <wp:cNvGraphicFramePr/>
                      <a:graphic xmlns:a="http://schemas.openxmlformats.org/drawingml/2006/main">
                        <a:graphicData uri="http://schemas.microsoft.com/office/word/2010/wordprocessingShape">
                          <wps:wsp>
                            <wps:cNvSpPr/>
                            <wps:spPr>
                              <a:xfrm>
                                <a:off x="0" y="0"/>
                                <a:ext cx="1008000" cy="179705"/>
                              </a:xfrm>
                              <a:prstGeom prst="rect">
                                <a:avLst/>
                              </a:prstGeom>
                              <a:solidFill>
                                <a:srgbClr val="F79646">
                                  <a:lumMod val="20000"/>
                                  <a:lumOff val="80000"/>
                                </a:srgbClr>
                              </a:solidFill>
                              <a:ln w="12700" cap="flat" cmpd="sng" algn="ctr">
                                <a:solidFill>
                                  <a:sysClr val="windowText" lastClr="000000"/>
                                </a:solidFill>
                                <a:prstDash val="solid"/>
                              </a:ln>
                              <a:effectLst/>
                            </wps:spPr>
                            <wps:txbx>
                              <w:txbxContent>
                                <w:p w14:paraId="4443B612" w14:textId="77777777" w:rsidR="005130B8" w:rsidRPr="000156A5" w:rsidRDefault="005130B8" w:rsidP="00382C49">
                                  <w:pPr>
                                    <w:snapToGrid w:val="0"/>
                                    <w:jc w:val="center"/>
                                    <w:rPr>
                                      <w:rFonts w:asciiTheme="majorEastAsia" w:eastAsiaTheme="majorEastAsia" w:hAnsiTheme="majorEastAsia"/>
                                      <w:color w:val="000000" w:themeColor="text1"/>
                                      <w:sz w:val="14"/>
                                      <w:szCs w:val="14"/>
                                    </w:rPr>
                                  </w:pPr>
                                  <w:r>
                                    <w:rPr>
                                      <w:rFonts w:asciiTheme="majorEastAsia" w:eastAsiaTheme="majorEastAsia" w:hAnsiTheme="majorEastAsia" w:hint="eastAsia"/>
                                      <w:color w:val="000000" w:themeColor="text1"/>
                                      <w:sz w:val="14"/>
                                      <w:szCs w:val="14"/>
                                    </w:rPr>
                                    <w:t>㉔</w:t>
                                  </w:r>
                                  <w:r w:rsidRPr="000156A5">
                                    <w:rPr>
                                      <w:rFonts w:asciiTheme="majorEastAsia" w:eastAsiaTheme="majorEastAsia" w:hAnsiTheme="majorEastAsia" w:hint="eastAsia"/>
                                      <w:color w:val="000000" w:themeColor="text1"/>
                                      <w:sz w:val="14"/>
                                      <w:szCs w:val="14"/>
                                    </w:rPr>
                                    <w:t>認定取消通知</w:t>
                                  </w:r>
                                  <w:r>
                                    <w:rPr>
                                      <w:rFonts w:asciiTheme="majorEastAsia" w:eastAsiaTheme="majorEastAsia" w:hAnsiTheme="majorEastAsia" w:hint="eastAsia"/>
                                      <w:color w:val="000000" w:themeColor="text1"/>
                                      <w:sz w:val="14"/>
                                      <w:szCs w:val="14"/>
                                    </w:rPr>
                                    <w:t>書</w:t>
                                  </w:r>
                                  <w:r w:rsidRPr="000156A5">
                                    <w:rPr>
                                      <w:rFonts w:asciiTheme="majorEastAsia" w:eastAsiaTheme="majorEastAsia" w:hAnsiTheme="majorEastAsia" w:hint="eastAsia"/>
                                      <w:color w:val="000000" w:themeColor="text1"/>
                                      <w:sz w:val="14"/>
                                      <w:szCs w:val="14"/>
                                    </w:rPr>
                                    <w:t>到達</w:t>
                                  </w:r>
                                </w:p>
                              </w:txbxContent>
                            </wps:txbx>
                            <wps:bodyPr rot="0" spcFirstLastPara="0" vertOverflow="overflow" horzOverflow="overflow" vert="horz" wrap="square" lIns="0" tIns="36000" rIns="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22C09C" id="正方形/長方形 319" o:spid="_x0000_s1033" style="position:absolute;left:0;text-align:left;margin-left:1.4pt;margin-top:626.5pt;width:79.35pt;height:14.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" fillcolor="#fdeada" strokecolor="windowText" strokeweight="1pt">
                      <v:textbox inset="0,1mm,0,1mm">
                        <w:txbxContent>
                          <w:p w14:paraId="4443B612" w14:textId="77777777" w:rsidR="005130B8" w:rsidRPr="000156A5" w:rsidRDefault="005130B8" w:rsidP="00382C49">
                            <w:pPr>
                              <w:snapToGrid w:val="0"/>
                              <w:jc w:val="center"/>
                              <w:rPr>
                                <w:rFonts w:asciiTheme="majorEastAsia" w:eastAsiaTheme="majorEastAsia" w:hAnsiTheme="majorEastAsia"/>
                                <w:color w:val="000000" w:themeColor="text1"/>
                                <w:sz w:val="14"/>
                                <w:szCs w:val="14"/>
                              </w:rPr>
                            </w:pPr>
                            <w:r>
                              <w:rPr>
                                <w:rFonts w:asciiTheme="majorEastAsia" w:eastAsiaTheme="majorEastAsia" w:hAnsiTheme="majorEastAsia" w:hint="eastAsia"/>
                                <w:color w:val="000000" w:themeColor="text1"/>
                                <w:sz w:val="14"/>
                                <w:szCs w:val="14"/>
                              </w:rPr>
                              <w:t>㉔</w:t>
                            </w:r>
                            <w:r w:rsidRPr="000156A5">
                              <w:rPr>
                                <w:rFonts w:asciiTheme="majorEastAsia" w:eastAsiaTheme="majorEastAsia" w:hAnsiTheme="majorEastAsia" w:hint="eastAsia"/>
                                <w:color w:val="000000" w:themeColor="text1"/>
                                <w:sz w:val="14"/>
                                <w:szCs w:val="14"/>
                              </w:rPr>
                              <w:t>認定取消通知</w:t>
                            </w:r>
                            <w:r>
                              <w:rPr>
                                <w:rFonts w:asciiTheme="majorEastAsia" w:eastAsiaTheme="majorEastAsia" w:hAnsiTheme="majorEastAsia" w:hint="eastAsia"/>
                                <w:color w:val="000000" w:themeColor="text1"/>
                                <w:sz w:val="14"/>
                                <w:szCs w:val="14"/>
                              </w:rPr>
                              <w:t>書</w:t>
                            </w:r>
                            <w:r w:rsidRPr="000156A5">
                              <w:rPr>
                                <w:rFonts w:asciiTheme="majorEastAsia" w:eastAsiaTheme="majorEastAsia" w:hAnsiTheme="majorEastAsia" w:hint="eastAsia"/>
                                <w:color w:val="000000" w:themeColor="text1"/>
                                <w:sz w:val="14"/>
                                <w:szCs w:val="14"/>
                              </w:rPr>
                              <w:t>到達</w:t>
                            </w:r>
                          </w:p>
                        </w:txbxContent>
                      </v:textbox>
                    </v:rect>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754496" behindDoc="0" locked="0" layoutInCell="1" allowOverlap="1" wp14:anchorId="4E47B846" wp14:editId="307526CE">
                      <wp:simplePos x="0" y="0"/>
                      <wp:positionH relativeFrom="column">
                        <wp:posOffset>100965</wp:posOffset>
                      </wp:positionH>
                      <wp:positionV relativeFrom="paragraph">
                        <wp:posOffset>8401685</wp:posOffset>
                      </wp:positionV>
                      <wp:extent cx="935990" cy="179705"/>
                      <wp:effectExtent l="0" t="0" r="16510" b="10795"/>
                      <wp:wrapNone/>
                      <wp:docPr id="46" name="角丸四角形 46"/>
                      <wp:cNvGraphicFramePr/>
                      <a:graphic xmlns:a="http://schemas.openxmlformats.org/drawingml/2006/main">
                        <a:graphicData uri="http://schemas.microsoft.com/office/word/2010/wordprocessingShape">
                          <wps:wsp>
                            <wps:cNvSpPr/>
                            <wps:spPr>
                              <a:xfrm>
                                <a:off x="0" y="0"/>
                                <a:ext cx="935990" cy="179705"/>
                              </a:xfrm>
                              <a:prstGeom prst="roundRect">
                                <a:avLst/>
                              </a:prstGeom>
                              <a:solidFill>
                                <a:srgbClr val="FAFC9E"/>
                              </a:solidFill>
                              <a:ln w="15875" cap="flat" cmpd="sng" algn="ctr">
                                <a:solidFill>
                                  <a:sysClr val="windowText" lastClr="000000"/>
                                </a:solidFill>
                                <a:prstDash val="solid"/>
                              </a:ln>
                              <a:effectLst/>
                            </wps:spPr>
                            <wps:txbx>
                              <w:txbxContent>
                                <w:p w14:paraId="1C98B95D" w14:textId="77777777" w:rsidR="005130B8" w:rsidRPr="00411317" w:rsidRDefault="005130B8" w:rsidP="00382C49">
                                  <w:pPr>
                                    <w:snapToGrid w:val="0"/>
                                    <w:rPr>
                                      <w:rFonts w:asciiTheme="majorEastAsia" w:eastAsiaTheme="majorEastAsia" w:hAnsiTheme="majorEastAsia"/>
                                      <w:color w:val="000000" w:themeColor="text1"/>
                                      <w:sz w:val="16"/>
                                      <w:szCs w:val="16"/>
                                    </w:rPr>
                                  </w:pPr>
                                  <w:r>
                                    <w:rPr>
                                      <w:rFonts w:asciiTheme="majorEastAsia" w:eastAsiaTheme="majorEastAsia" w:hAnsiTheme="majorEastAsia" w:hint="eastAsia"/>
                                      <w:color w:val="000000" w:themeColor="text1"/>
                                      <w:sz w:val="16"/>
                                      <w:szCs w:val="16"/>
                                    </w:rPr>
                                    <w:t>㉕</w:t>
                                  </w:r>
                                  <w:r w:rsidRPr="00411317">
                                    <w:rPr>
                                      <w:rFonts w:asciiTheme="majorEastAsia" w:eastAsiaTheme="majorEastAsia" w:hAnsiTheme="majorEastAsia" w:hint="eastAsia"/>
                                      <w:color w:val="000000" w:themeColor="text1"/>
                                      <w:sz w:val="16"/>
                                      <w:szCs w:val="16"/>
                                    </w:rPr>
                                    <w:t>事業廃止届出</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47B846" id="角丸四角形 46" o:spid="_x0000_s1034" style="position:absolute;left:0;text-align:left;margin-left:7.95pt;margin-top:661.55pt;width:73.7pt;height:14.1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" fillcolor="#fafc9e" strokecolor="windowText" strokeweight="1.25pt">
                      <v:textbox inset=",0,,0">
                        <w:txbxContent>
                          <w:p w14:paraId="1C98B95D" w14:textId="77777777" w:rsidR="005130B8" w:rsidRPr="00411317" w:rsidRDefault="005130B8" w:rsidP="00382C49">
                            <w:pPr>
                              <w:snapToGrid w:val="0"/>
                              <w:rPr>
                                <w:rFonts w:asciiTheme="majorEastAsia" w:eastAsiaTheme="majorEastAsia" w:hAnsiTheme="majorEastAsia"/>
                                <w:color w:val="000000" w:themeColor="text1"/>
                                <w:sz w:val="16"/>
                                <w:szCs w:val="16"/>
                              </w:rPr>
                            </w:pPr>
                            <w:r>
                              <w:rPr>
                                <w:rFonts w:asciiTheme="majorEastAsia" w:eastAsiaTheme="majorEastAsia" w:hAnsiTheme="majorEastAsia" w:hint="eastAsia"/>
                                <w:color w:val="000000" w:themeColor="text1"/>
                                <w:sz w:val="16"/>
                                <w:szCs w:val="16"/>
                              </w:rPr>
                              <w:t>㉕</w:t>
                            </w:r>
                            <w:r w:rsidRPr="00411317">
                              <w:rPr>
                                <w:rFonts w:asciiTheme="majorEastAsia" w:eastAsiaTheme="majorEastAsia" w:hAnsiTheme="majorEastAsia" w:hint="eastAsia"/>
                                <w:color w:val="000000" w:themeColor="text1"/>
                                <w:sz w:val="16"/>
                                <w:szCs w:val="16"/>
                              </w:rPr>
                              <w:t>事業廃止届出</w:t>
                            </w:r>
                          </w:p>
                        </w:txbxContent>
                      </v:textbox>
                    </v:roundrect>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753472" behindDoc="0" locked="0" layoutInCell="1" allowOverlap="1" wp14:anchorId="195E6A5B" wp14:editId="5622DD67">
                      <wp:simplePos x="0" y="0"/>
                      <wp:positionH relativeFrom="column">
                        <wp:posOffset>576580</wp:posOffset>
                      </wp:positionH>
                      <wp:positionV relativeFrom="paragraph">
                        <wp:posOffset>8145145</wp:posOffset>
                      </wp:positionV>
                      <wp:extent cx="0" cy="255905"/>
                      <wp:effectExtent l="95250" t="0" r="76200" b="48895"/>
                      <wp:wrapNone/>
                      <wp:docPr id="45" name="直線矢印コネクタ 45"/>
                      <wp:cNvGraphicFramePr/>
                      <a:graphic xmlns:a="http://schemas.openxmlformats.org/drawingml/2006/main">
                        <a:graphicData uri="http://schemas.microsoft.com/office/word/2010/wordprocessingShape">
                          <wps:wsp>
                            <wps:cNvCnPr/>
                            <wps:spPr>
                              <a:xfrm>
                                <a:off x="0" y="0"/>
                                <a:ext cx="0" cy="255905"/>
                              </a:xfrm>
                              <a:prstGeom prst="straightConnector1">
                                <a:avLst/>
                              </a:prstGeom>
                              <a:noFill/>
                              <a:ln w="19050" cap="flat" cmpd="sng" algn="ctr">
                                <a:solidFill>
                                  <a:sysClr val="windowText" lastClr="000000"/>
                                </a:solidFill>
                                <a:prstDash val="solid"/>
                                <a:tailEnd type="arrow"/>
                              </a:ln>
                              <a:effectLst/>
                            </wps:spPr>
                            <wps:bodyPr/>
                          </wps:wsp>
                        </a:graphicData>
                      </a:graphic>
                      <wp14:sizeRelV relativeFrom="margin">
                        <wp14:pctHeight>0</wp14:pctHeight>
                      </wp14:sizeRelV>
                    </wp:anchor>
                  </w:drawing>
                </mc:Choice>
                <mc:Fallback>
                  <w:pict>
                    <v:shape w14:anchorId="5DFAAB85" id="直線矢印コネクタ 45" o:spid="_x0000_s1026" type="#_x0000_t32" style="position:absolute;left:0;text-align:left;margin-left:45.4pt;margin-top:641.35pt;width:0;height:20.15pt;z-index:2517534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" strokecolor="windowText" strokeweight="1.5pt">
                      <v:stroke endarrow="open"/>
                    </v:shape>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709440" behindDoc="0" locked="0" layoutInCell="1" allowOverlap="1" wp14:anchorId="1294A90A" wp14:editId="6C259855">
                      <wp:simplePos x="0" y="0"/>
                      <wp:positionH relativeFrom="column">
                        <wp:posOffset>120812</wp:posOffset>
                      </wp:positionH>
                      <wp:positionV relativeFrom="paragraph">
                        <wp:posOffset>6868062</wp:posOffset>
                      </wp:positionV>
                      <wp:extent cx="718684" cy="215133"/>
                      <wp:effectExtent l="0" t="0" r="24765" b="13970"/>
                      <wp:wrapNone/>
                      <wp:docPr id="305" name="正方形/長方形 305"/>
                      <wp:cNvGraphicFramePr/>
                      <a:graphic xmlns:a="http://schemas.openxmlformats.org/drawingml/2006/main">
                        <a:graphicData uri="http://schemas.microsoft.com/office/word/2010/wordprocessingShape">
                          <wps:wsp>
                            <wps:cNvSpPr/>
                            <wps:spPr>
                              <a:xfrm>
                                <a:off x="0" y="0"/>
                                <a:ext cx="718684" cy="215133"/>
                              </a:xfrm>
                              <a:prstGeom prst="rect">
                                <a:avLst/>
                              </a:prstGeom>
                              <a:solidFill>
                                <a:srgbClr val="F79646">
                                  <a:lumMod val="20000"/>
                                  <a:lumOff val="80000"/>
                                </a:srgbClr>
                              </a:solidFill>
                              <a:ln w="12700" cap="flat" cmpd="sng" algn="ctr">
                                <a:solidFill>
                                  <a:sysClr val="windowText" lastClr="000000"/>
                                </a:solidFill>
                                <a:prstDash val="solid"/>
                              </a:ln>
                              <a:effectLst/>
                            </wps:spPr>
                            <wps:txbx>
                              <w:txbxContent>
                                <w:p w14:paraId="270C2AA1" w14:textId="77777777" w:rsidR="005130B8" w:rsidRPr="000156A5" w:rsidRDefault="005130B8" w:rsidP="00382C49">
                                  <w:pPr>
                                    <w:snapToGrid w:val="0"/>
                                    <w:jc w:val="center"/>
                                    <w:rPr>
                                      <w:rFonts w:asciiTheme="majorEastAsia" w:eastAsiaTheme="majorEastAsia" w:hAnsiTheme="majorEastAsia"/>
                                      <w:color w:val="000000" w:themeColor="text1"/>
                                      <w:sz w:val="16"/>
                                      <w:szCs w:val="16"/>
                                    </w:rPr>
                                  </w:pPr>
                                  <w:r w:rsidRPr="000156A5">
                                    <w:rPr>
                                      <w:rFonts w:asciiTheme="majorEastAsia" w:eastAsiaTheme="majorEastAsia" w:hAnsiTheme="majorEastAsia" w:hint="eastAsia"/>
                                      <w:color w:val="000000" w:themeColor="text1"/>
                                      <w:sz w:val="16"/>
                                      <w:szCs w:val="16"/>
                                    </w:rPr>
                                    <w:t>⑲報告</w:t>
                                  </w:r>
                                </w:p>
                              </w:txbxContent>
                            </wps:txbx>
                            <wps:bodyPr rot="0" spcFirstLastPara="0" vertOverflow="overflow" horzOverflow="overflow" vert="horz" wrap="square" lIns="0" tIns="36000" rIns="0" bIns="36000" numCol="1" spcCol="0" rtlCol="0" fromWordArt="0" anchor="ctr" anchorCtr="0" forceAA="0" compatLnSpc="1">
                              <a:prstTxWarp prst="textNoShape">
                                <a:avLst/>
                              </a:prstTxWarp>
                              <a:noAutofit/>
                            </wps:bodyPr>
                          </wps:wsp>
                        </a:graphicData>
                      </a:graphic>
                    </wp:anchor>
                  </w:drawing>
                </mc:Choice>
                <mc:Fallback>
                  <w:pict>
                    <v:rect w14:anchorId="1294A90A" id="正方形/長方形 305" o:spid="_x0000_s1035" style="position:absolute;left:0;text-align:left;margin-left:9.5pt;margin-top:540.8pt;width:56.6pt;height:16.95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" fillcolor="#fdeada" strokecolor="windowText" strokeweight="1pt">
                      <v:textbox inset="0,1mm,0,1mm">
                        <w:txbxContent>
                          <w:p w14:paraId="270C2AA1" w14:textId="77777777" w:rsidR="005130B8" w:rsidRPr="000156A5" w:rsidRDefault="005130B8" w:rsidP="00382C49">
                            <w:pPr>
                              <w:snapToGrid w:val="0"/>
                              <w:jc w:val="center"/>
                              <w:rPr>
                                <w:rFonts w:asciiTheme="majorEastAsia" w:eastAsiaTheme="majorEastAsia" w:hAnsiTheme="majorEastAsia"/>
                                <w:color w:val="000000" w:themeColor="text1"/>
                                <w:sz w:val="16"/>
                                <w:szCs w:val="16"/>
                              </w:rPr>
                            </w:pPr>
                            <w:r w:rsidRPr="000156A5">
                              <w:rPr>
                                <w:rFonts w:asciiTheme="majorEastAsia" w:eastAsiaTheme="majorEastAsia" w:hAnsiTheme="majorEastAsia" w:hint="eastAsia"/>
                                <w:color w:val="000000" w:themeColor="text1"/>
                                <w:sz w:val="16"/>
                                <w:szCs w:val="16"/>
                              </w:rPr>
                              <w:t>⑲報告</w:t>
                            </w:r>
                          </w:p>
                        </w:txbxContent>
                      </v:textbox>
                    </v:rect>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692032" behindDoc="0" locked="0" layoutInCell="1" allowOverlap="1" wp14:anchorId="7951DB74" wp14:editId="545CE49B">
                      <wp:simplePos x="0" y="0"/>
                      <wp:positionH relativeFrom="column">
                        <wp:posOffset>96520</wp:posOffset>
                      </wp:positionH>
                      <wp:positionV relativeFrom="paragraph">
                        <wp:posOffset>3674745</wp:posOffset>
                      </wp:positionV>
                      <wp:extent cx="827405" cy="215265"/>
                      <wp:effectExtent l="0" t="0" r="10795" b="13335"/>
                      <wp:wrapNone/>
                      <wp:docPr id="18" name="正方形/長方形 18"/>
                      <wp:cNvGraphicFramePr/>
                      <a:graphic xmlns:a="http://schemas.openxmlformats.org/drawingml/2006/main">
                        <a:graphicData uri="http://schemas.microsoft.com/office/word/2010/wordprocessingShape">
                          <wps:wsp>
                            <wps:cNvSpPr/>
                            <wps:spPr>
                              <a:xfrm>
                                <a:off x="0" y="0"/>
                                <a:ext cx="827405" cy="215265"/>
                              </a:xfrm>
                              <a:prstGeom prst="rect">
                                <a:avLst/>
                              </a:prstGeom>
                              <a:solidFill>
                                <a:schemeClr val="accent6">
                                  <a:lumMod val="20000"/>
                                  <a:lumOff val="80000"/>
                                </a:schemeClr>
                              </a:solidFill>
                              <a:ln w="12700" cap="flat" cmpd="sng" algn="ctr">
                                <a:solidFill>
                                  <a:sysClr val="windowText" lastClr="000000"/>
                                </a:solidFill>
                                <a:prstDash val="solid"/>
                              </a:ln>
                              <a:effectLst/>
                            </wps:spPr>
                            <wps:txbx>
                              <w:txbxContent>
                                <w:p w14:paraId="6BFA0DCB" w14:textId="77777777" w:rsidR="005130B8" w:rsidRPr="000156A5" w:rsidRDefault="005130B8" w:rsidP="00382C49">
                                  <w:pPr>
                                    <w:snapToGrid w:val="0"/>
                                    <w:jc w:val="center"/>
                                    <w:rPr>
                                      <w:rFonts w:asciiTheme="majorEastAsia" w:eastAsiaTheme="majorEastAsia" w:hAnsiTheme="majorEastAsia"/>
                                      <w:color w:val="000000" w:themeColor="text1"/>
                                      <w:sz w:val="16"/>
                                      <w:szCs w:val="16"/>
                                    </w:rPr>
                                  </w:pPr>
                                  <w:r w:rsidRPr="000156A5">
                                    <w:rPr>
                                      <w:rFonts w:asciiTheme="majorEastAsia" w:eastAsiaTheme="majorEastAsia" w:hAnsiTheme="majorEastAsia" w:hint="eastAsia"/>
                                      <w:color w:val="000000" w:themeColor="text1"/>
                                      <w:sz w:val="16"/>
                                      <w:szCs w:val="16"/>
                                    </w:rPr>
                                    <w:t>⑩事業変更届出</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51DB74" id="正方形/長方形 18" o:spid="_x0000_s1036" style="position:absolute;left:0;text-align:left;margin-left:7.6pt;margin-top:289.35pt;width:65.15pt;height:16.95p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" fillcolor="#fde9d9 [665]" strokecolor="windowText" strokeweight="1pt">
                      <v:textbox inset="1mm,1mm,1mm,1mm">
                        <w:txbxContent>
                          <w:p w14:paraId="6BFA0DCB" w14:textId="77777777" w:rsidR="005130B8" w:rsidRPr="000156A5" w:rsidRDefault="005130B8" w:rsidP="00382C49">
                            <w:pPr>
                              <w:snapToGrid w:val="0"/>
                              <w:jc w:val="center"/>
                              <w:rPr>
                                <w:rFonts w:asciiTheme="majorEastAsia" w:eastAsiaTheme="majorEastAsia" w:hAnsiTheme="majorEastAsia"/>
                                <w:color w:val="000000" w:themeColor="text1"/>
                                <w:sz w:val="16"/>
                                <w:szCs w:val="16"/>
                              </w:rPr>
                            </w:pPr>
                            <w:r w:rsidRPr="000156A5">
                              <w:rPr>
                                <w:rFonts w:asciiTheme="majorEastAsia" w:eastAsiaTheme="majorEastAsia" w:hAnsiTheme="majorEastAsia" w:hint="eastAsia"/>
                                <w:color w:val="000000" w:themeColor="text1"/>
                                <w:sz w:val="16"/>
                                <w:szCs w:val="16"/>
                              </w:rPr>
                              <w:t>⑩事業変更届出</w:t>
                            </w:r>
                          </w:p>
                        </w:txbxContent>
                      </v:textbox>
                    </v:rect>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729920" behindDoc="0" locked="0" layoutInCell="1" allowOverlap="1" wp14:anchorId="0ABAE4B4" wp14:editId="3EE4916D">
                      <wp:simplePos x="0" y="0"/>
                      <wp:positionH relativeFrom="column">
                        <wp:posOffset>623570</wp:posOffset>
                      </wp:positionH>
                      <wp:positionV relativeFrom="paragraph">
                        <wp:posOffset>5053965</wp:posOffset>
                      </wp:positionV>
                      <wp:extent cx="746760" cy="76835"/>
                      <wp:effectExtent l="0" t="19050" r="72390" b="94615"/>
                      <wp:wrapNone/>
                      <wp:docPr id="299" name="直線矢印コネクタ 299"/>
                      <wp:cNvGraphicFramePr/>
                      <a:graphic xmlns:a="http://schemas.openxmlformats.org/drawingml/2006/main">
                        <a:graphicData uri="http://schemas.microsoft.com/office/word/2010/wordprocessingShape">
                          <wps:wsp>
                            <wps:cNvCnPr/>
                            <wps:spPr>
                              <a:xfrm flipH="1" flipV="1">
                                <a:off x="0" y="0"/>
                                <a:ext cx="746760" cy="76835"/>
                              </a:xfrm>
                              <a:prstGeom prst="straightConnector1">
                                <a:avLst/>
                              </a:prstGeom>
                              <a:noFill/>
                              <a:ln w="19050" cap="flat" cmpd="sng" algn="ctr">
                                <a:solidFill>
                                  <a:sysClr val="windowText" lastClr="000000"/>
                                </a:solidFill>
                                <a:prstDash val="solid"/>
                                <a:headEnd type="arrow"/>
                                <a:tailEnd type="none"/>
                              </a:ln>
                              <a:effectLst/>
                            </wps:spPr>
                            <wps:bodyPr/>
                          </wps:wsp>
                        </a:graphicData>
                      </a:graphic>
                      <wp14:sizeRelH relativeFrom="margin">
                        <wp14:pctWidth>0</wp14:pctWidth>
                      </wp14:sizeRelH>
                      <wp14:sizeRelV relativeFrom="margin">
                        <wp14:pctHeight>0</wp14:pctHeight>
                      </wp14:sizeRelV>
                    </wp:anchor>
                  </w:drawing>
                </mc:Choice>
                <mc:Fallback>
                  <w:pict>
                    <v:shape w14:anchorId="5BBED68D" id="直線矢印コネクタ 299" o:spid="_x0000_s1026" type="#_x0000_t32" style="position:absolute;left:0;text-align:left;margin-left:49.1pt;margin-top:397.95pt;width:58.8pt;height:6.05pt;flip:x y;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" strokecolor="windowText" strokeweight="1.5pt">
                      <v:stroke startarrow="open"/>
                    </v:shape>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691008" behindDoc="0" locked="0" layoutInCell="1" allowOverlap="1" wp14:anchorId="61ABD9BD" wp14:editId="18CD0B05">
                      <wp:simplePos x="0" y="0"/>
                      <wp:positionH relativeFrom="column">
                        <wp:posOffset>66675</wp:posOffset>
                      </wp:positionH>
                      <wp:positionV relativeFrom="paragraph">
                        <wp:posOffset>3288665</wp:posOffset>
                      </wp:positionV>
                      <wp:extent cx="0" cy="1670050"/>
                      <wp:effectExtent l="95250" t="0" r="57150" b="63500"/>
                      <wp:wrapNone/>
                      <wp:docPr id="44" name="直線矢印コネクタ 44"/>
                      <wp:cNvGraphicFramePr/>
                      <a:graphic xmlns:a="http://schemas.openxmlformats.org/drawingml/2006/main">
                        <a:graphicData uri="http://schemas.microsoft.com/office/word/2010/wordprocessingShape">
                          <wps:wsp>
                            <wps:cNvCnPr/>
                            <wps:spPr>
                              <a:xfrm>
                                <a:off x="0" y="0"/>
                                <a:ext cx="0" cy="1670050"/>
                              </a:xfrm>
                              <a:prstGeom prst="straightConnector1">
                                <a:avLst/>
                              </a:prstGeom>
                              <a:noFill/>
                              <a:ln w="19050" cap="flat" cmpd="sng" algn="ctr">
                                <a:solidFill>
                                  <a:sysClr val="windowText" lastClr="000000"/>
                                </a:solidFill>
                                <a:prstDash val="solid"/>
                                <a:tailEnd type="arrow"/>
                              </a:ln>
                              <a:effectLst/>
                            </wps:spPr>
                            <wps:bodyPr/>
                          </wps:wsp>
                        </a:graphicData>
                      </a:graphic>
                      <wp14:sizeRelV relativeFrom="margin">
                        <wp14:pctHeight>0</wp14:pctHeight>
                      </wp14:sizeRelV>
                    </wp:anchor>
                  </w:drawing>
                </mc:Choice>
                <mc:Fallback>
                  <w:pict>
                    <v:shape w14:anchorId="61B4DBA6" id="直線矢印コネクタ 44" o:spid="_x0000_s1026" type="#_x0000_t32" style="position:absolute;left:0;text-align:left;margin-left:5.25pt;margin-top:258.95pt;width:0;height:131.5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" strokecolor="windowText" strokeweight="1.5pt">
                      <v:stroke endarrow="open"/>
                    </v:shape>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700224" behindDoc="0" locked="0" layoutInCell="1" allowOverlap="1" wp14:anchorId="0D2C6CC0" wp14:editId="7C54C27C">
                      <wp:simplePos x="0" y="0"/>
                      <wp:positionH relativeFrom="column">
                        <wp:posOffset>67310</wp:posOffset>
                      </wp:positionH>
                      <wp:positionV relativeFrom="paragraph">
                        <wp:posOffset>4312285</wp:posOffset>
                      </wp:positionV>
                      <wp:extent cx="360045" cy="0"/>
                      <wp:effectExtent l="38100" t="76200" r="0" b="114300"/>
                      <wp:wrapNone/>
                      <wp:docPr id="295" name="直線矢印コネクタ 295"/>
                      <wp:cNvGraphicFramePr/>
                      <a:graphic xmlns:a="http://schemas.openxmlformats.org/drawingml/2006/main">
                        <a:graphicData uri="http://schemas.microsoft.com/office/word/2010/wordprocessingShape">
                          <wps:wsp>
                            <wps:cNvCnPr/>
                            <wps:spPr>
                              <a:xfrm>
                                <a:off x="0" y="0"/>
                                <a:ext cx="360045" cy="0"/>
                              </a:xfrm>
                              <a:prstGeom prst="straightConnector1">
                                <a:avLst/>
                              </a:prstGeom>
                              <a:noFill/>
                              <a:ln w="19050" cap="flat" cmpd="sng" algn="ctr">
                                <a:solidFill>
                                  <a:sysClr val="windowText" lastClr="000000"/>
                                </a:solidFill>
                                <a:prstDash val="solid"/>
                                <a:headEnd type="arrow"/>
                                <a:tailEnd type="none"/>
                              </a:ln>
                              <a:effectLst/>
                            </wps:spPr>
                            <wps:bodyPr/>
                          </wps:wsp>
                        </a:graphicData>
                      </a:graphic>
                    </wp:anchor>
                  </w:drawing>
                </mc:Choice>
                <mc:Fallback>
                  <w:pict>
                    <v:shape w14:anchorId="5842DB2A" id="直線矢印コネクタ 295" o:spid="_x0000_s1026" type="#_x0000_t32" style="position:absolute;left:0;text-align:left;margin-left:5.3pt;margin-top:339.55pt;width:28.35pt;height:0;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" strokecolor="windowText" strokeweight="1.5pt">
                      <v:stroke startarrow="open"/>
                    </v:shape>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694080" behindDoc="0" locked="0" layoutInCell="1" allowOverlap="1" wp14:anchorId="5AB60CDA" wp14:editId="1517E023">
                      <wp:simplePos x="0" y="0"/>
                      <wp:positionH relativeFrom="column">
                        <wp:posOffset>424815</wp:posOffset>
                      </wp:positionH>
                      <wp:positionV relativeFrom="paragraph">
                        <wp:posOffset>4100830</wp:posOffset>
                      </wp:positionV>
                      <wp:extent cx="0" cy="215900"/>
                      <wp:effectExtent l="0" t="0" r="19050" b="12700"/>
                      <wp:wrapNone/>
                      <wp:docPr id="294" name="直線矢印コネクタ 294"/>
                      <wp:cNvGraphicFramePr/>
                      <a:graphic xmlns:a="http://schemas.openxmlformats.org/drawingml/2006/main">
                        <a:graphicData uri="http://schemas.microsoft.com/office/word/2010/wordprocessingShape">
                          <wps:wsp>
                            <wps:cNvCnPr/>
                            <wps:spPr>
                              <a:xfrm>
                                <a:off x="0" y="0"/>
                                <a:ext cx="0" cy="215900"/>
                              </a:xfrm>
                              <a:prstGeom prst="straightConnector1">
                                <a:avLst/>
                              </a:prstGeom>
                              <a:noFill/>
                              <a:ln w="19050" cap="flat" cmpd="sng" algn="ctr">
                                <a:solidFill>
                                  <a:sysClr val="windowText" lastClr="000000"/>
                                </a:solidFill>
                                <a:prstDash val="solid"/>
                                <a:tailEnd type="none"/>
                              </a:ln>
                              <a:effectLst/>
                            </wps:spPr>
                            <wps:bodyPr/>
                          </wps:wsp>
                        </a:graphicData>
                      </a:graphic>
                      <wp14:sizeRelV relativeFrom="margin">
                        <wp14:pctHeight>0</wp14:pctHeight>
                      </wp14:sizeRelV>
                    </wp:anchor>
                  </w:drawing>
                </mc:Choice>
                <mc:Fallback>
                  <w:pict>
                    <v:shape w14:anchorId="1A0383C4" id="直線矢印コネクタ 294" o:spid="_x0000_s1026" type="#_x0000_t32" style="position:absolute;left:0;text-align:left;margin-left:33.45pt;margin-top:322.9pt;width:0;height:17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" strokecolor="windowText" strokeweight="1.5pt"/>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699200" behindDoc="0" locked="0" layoutInCell="1" allowOverlap="1" wp14:anchorId="4FFE697E" wp14:editId="6E21EB40">
                      <wp:simplePos x="0" y="0"/>
                      <wp:positionH relativeFrom="column">
                        <wp:posOffset>234950</wp:posOffset>
                      </wp:positionH>
                      <wp:positionV relativeFrom="paragraph">
                        <wp:posOffset>3881120</wp:posOffset>
                      </wp:positionV>
                      <wp:extent cx="828000" cy="180000"/>
                      <wp:effectExtent l="0" t="0" r="10795" b="10795"/>
                      <wp:wrapNone/>
                      <wp:docPr id="19" name="角丸四角形 19"/>
                      <wp:cNvGraphicFramePr/>
                      <a:graphic xmlns:a="http://schemas.openxmlformats.org/drawingml/2006/main">
                        <a:graphicData uri="http://schemas.microsoft.com/office/word/2010/wordprocessingShape">
                          <wps:wsp>
                            <wps:cNvSpPr/>
                            <wps:spPr>
                              <a:xfrm>
                                <a:off x="0" y="0"/>
                                <a:ext cx="828000" cy="180000"/>
                              </a:xfrm>
                              <a:prstGeom prst="roundRect">
                                <a:avLst/>
                              </a:prstGeom>
                              <a:solidFill>
                                <a:srgbClr val="FAFC9E"/>
                              </a:solidFill>
                              <a:ln w="15875" cap="flat" cmpd="sng" algn="ctr">
                                <a:solidFill>
                                  <a:sysClr val="windowText" lastClr="000000"/>
                                </a:solidFill>
                                <a:prstDash val="solid"/>
                              </a:ln>
                              <a:effectLst/>
                            </wps:spPr>
                            <wps:txbx>
                              <w:txbxContent>
                                <w:p w14:paraId="7D82012A" w14:textId="77777777" w:rsidR="005130B8" w:rsidRPr="000156A5" w:rsidRDefault="005130B8" w:rsidP="00382C49">
                                  <w:pPr>
                                    <w:snapToGrid w:val="0"/>
                                    <w:rPr>
                                      <w:rFonts w:asciiTheme="majorEastAsia" w:eastAsiaTheme="majorEastAsia" w:hAnsiTheme="majorEastAsia"/>
                                      <w:color w:val="000000" w:themeColor="text1"/>
                                      <w:sz w:val="16"/>
                                      <w:szCs w:val="16"/>
                                    </w:rPr>
                                  </w:pPr>
                                  <w:r>
                                    <w:rPr>
                                      <w:rFonts w:asciiTheme="majorEastAsia" w:eastAsiaTheme="majorEastAsia" w:hAnsiTheme="majorEastAsia" w:hint="eastAsia"/>
                                      <w:color w:val="000000" w:themeColor="text1"/>
                                      <w:sz w:val="16"/>
                                      <w:szCs w:val="16"/>
                                    </w:rPr>
                                    <w:t>⑪事業変更届出</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FE697E" id="角丸四角形 19" o:spid="_x0000_s1037" style="position:absolute;left:0;text-align:left;margin-left:18.5pt;margin-top:305.6pt;width:65.2pt;height:14.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" fillcolor="#fafc9e" strokecolor="windowText" strokeweight="1.25pt">
                      <v:textbox inset="1mm,0,1mm,0">
                        <w:txbxContent>
                          <w:p w14:paraId="7D82012A" w14:textId="77777777" w:rsidR="005130B8" w:rsidRPr="000156A5" w:rsidRDefault="005130B8" w:rsidP="00382C49">
                            <w:pPr>
                              <w:snapToGrid w:val="0"/>
                              <w:rPr>
                                <w:rFonts w:asciiTheme="majorEastAsia" w:eastAsiaTheme="majorEastAsia" w:hAnsiTheme="majorEastAsia"/>
                                <w:color w:val="000000" w:themeColor="text1"/>
                                <w:sz w:val="16"/>
                                <w:szCs w:val="16"/>
                              </w:rPr>
                            </w:pPr>
                            <w:r>
                              <w:rPr>
                                <w:rFonts w:asciiTheme="majorEastAsia" w:eastAsiaTheme="majorEastAsia" w:hAnsiTheme="majorEastAsia" w:hint="eastAsia"/>
                                <w:color w:val="000000" w:themeColor="text1"/>
                                <w:sz w:val="16"/>
                                <w:szCs w:val="16"/>
                              </w:rPr>
                              <w:t>⑪事業変更届出</w:t>
                            </w:r>
                          </w:p>
                        </w:txbxContent>
                      </v:textbox>
                    </v:roundrect>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684864" behindDoc="0" locked="0" layoutInCell="1" allowOverlap="1" wp14:anchorId="264AE658" wp14:editId="22738D9F">
                      <wp:simplePos x="0" y="0"/>
                      <wp:positionH relativeFrom="column">
                        <wp:posOffset>604660</wp:posOffset>
                      </wp:positionH>
                      <wp:positionV relativeFrom="paragraph">
                        <wp:posOffset>3202766</wp:posOffset>
                      </wp:positionV>
                      <wp:extent cx="2210637" cy="257949"/>
                      <wp:effectExtent l="0" t="0" r="75565" b="104140"/>
                      <wp:wrapNone/>
                      <wp:docPr id="62" name="直線矢印コネクタ 62"/>
                      <wp:cNvGraphicFramePr/>
                      <a:graphic xmlns:a="http://schemas.openxmlformats.org/drawingml/2006/main">
                        <a:graphicData uri="http://schemas.microsoft.com/office/word/2010/wordprocessingShape">
                          <wps:wsp>
                            <wps:cNvCnPr/>
                            <wps:spPr>
                              <a:xfrm>
                                <a:off x="0" y="0"/>
                                <a:ext cx="2210637" cy="257949"/>
                              </a:xfrm>
                              <a:prstGeom prst="straightConnector1">
                                <a:avLst/>
                              </a:prstGeom>
                              <a:noFill/>
                              <a:ln w="19050" cap="flat" cmpd="sng" algn="ctr">
                                <a:solidFill>
                                  <a:sysClr val="windowText" lastClr="000000"/>
                                </a:solidFill>
                                <a:prstDash val="solid"/>
                                <a:headEnd type="none"/>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8C7F4C7" id="直線矢印コネクタ 62" o:spid="_x0000_s1026" type="#_x0000_t32" style="position:absolute;left:0;text-align:left;margin-left:47.6pt;margin-top:252.2pt;width:174.05pt;height:20.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" strokecolor="windowText" strokeweight="1.5pt">
                      <v:stroke endarrow="open"/>
                    </v:shape>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693056" behindDoc="0" locked="0" layoutInCell="1" allowOverlap="1" wp14:anchorId="460CC376" wp14:editId="72B35045">
                      <wp:simplePos x="0" y="0"/>
                      <wp:positionH relativeFrom="column">
                        <wp:posOffset>423545</wp:posOffset>
                      </wp:positionH>
                      <wp:positionV relativeFrom="paragraph">
                        <wp:posOffset>3458845</wp:posOffset>
                      </wp:positionV>
                      <wp:extent cx="0" cy="216000"/>
                      <wp:effectExtent l="95250" t="0" r="76200" b="50800"/>
                      <wp:wrapNone/>
                      <wp:docPr id="289" name="直線矢印コネクタ 289"/>
                      <wp:cNvGraphicFramePr/>
                      <a:graphic xmlns:a="http://schemas.openxmlformats.org/drawingml/2006/main">
                        <a:graphicData uri="http://schemas.microsoft.com/office/word/2010/wordprocessingShape">
                          <wps:wsp>
                            <wps:cNvCnPr/>
                            <wps:spPr>
                              <a:xfrm>
                                <a:off x="0" y="0"/>
                                <a:ext cx="0" cy="216000"/>
                              </a:xfrm>
                              <a:prstGeom prst="straightConnector1">
                                <a:avLst/>
                              </a:prstGeom>
                              <a:noFill/>
                              <a:ln w="19050" cap="flat" cmpd="sng" algn="ctr">
                                <a:solidFill>
                                  <a:sysClr val="windowText" lastClr="000000"/>
                                </a:solidFill>
                                <a:prstDash val="solid"/>
                                <a:tailEnd type="arrow"/>
                              </a:ln>
                              <a:effectLst/>
                            </wps:spPr>
                            <wps:bodyPr/>
                          </wps:wsp>
                        </a:graphicData>
                      </a:graphic>
                      <wp14:sizeRelV relativeFrom="margin">
                        <wp14:pctHeight>0</wp14:pctHeight>
                      </wp14:sizeRelV>
                    </wp:anchor>
                  </w:drawing>
                </mc:Choice>
                <mc:Fallback>
                  <w:pict>
                    <v:shape w14:anchorId="4A77CC17" id="直線矢印コネクタ 289" o:spid="_x0000_s1026" type="#_x0000_t32" style="position:absolute;left:0;text-align:left;margin-left:33.35pt;margin-top:272.35pt;width:0;height:17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" strokecolor="windowText" strokeweight="1.5pt">
                      <v:stroke endarrow="open"/>
                    </v:shape>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695104" behindDoc="0" locked="0" layoutInCell="1" allowOverlap="1" wp14:anchorId="641B4F11" wp14:editId="06B51D84">
                      <wp:simplePos x="0" y="0"/>
                      <wp:positionH relativeFrom="column">
                        <wp:posOffset>67073</wp:posOffset>
                      </wp:positionH>
                      <wp:positionV relativeFrom="paragraph">
                        <wp:posOffset>3458999</wp:posOffset>
                      </wp:positionV>
                      <wp:extent cx="360045" cy="0"/>
                      <wp:effectExtent l="0" t="0" r="20955" b="19050"/>
                      <wp:wrapNone/>
                      <wp:docPr id="48" name="直線矢印コネクタ 48"/>
                      <wp:cNvGraphicFramePr/>
                      <a:graphic xmlns:a="http://schemas.openxmlformats.org/drawingml/2006/main">
                        <a:graphicData uri="http://schemas.microsoft.com/office/word/2010/wordprocessingShape">
                          <wps:wsp>
                            <wps:cNvCnPr/>
                            <wps:spPr>
                              <a:xfrm>
                                <a:off x="0" y="0"/>
                                <a:ext cx="360045" cy="0"/>
                              </a:xfrm>
                              <a:prstGeom prst="straightConnector1">
                                <a:avLst/>
                              </a:prstGeom>
                              <a:noFill/>
                              <a:ln w="19050" cap="flat" cmpd="sng" algn="ctr">
                                <a:solidFill>
                                  <a:sysClr val="windowText" lastClr="000000"/>
                                </a:solidFill>
                                <a:prstDash val="solid"/>
                                <a:tailEnd type="none"/>
                              </a:ln>
                              <a:effectLst/>
                            </wps:spPr>
                            <wps:bodyPr/>
                          </wps:wsp>
                        </a:graphicData>
                      </a:graphic>
                    </wp:anchor>
                  </w:drawing>
                </mc:Choice>
                <mc:Fallback>
                  <w:pict>
                    <v:shape w14:anchorId="121F5B9A" id="直線矢印コネクタ 48" o:spid="_x0000_s1026" type="#_x0000_t32" style="position:absolute;left:0;text-align:left;margin-left:5.3pt;margin-top:272.35pt;width:28.35pt;height:0;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" strokecolor="windowText" strokeweight="1.5pt"/>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697152" behindDoc="0" locked="0" layoutInCell="1" allowOverlap="1" wp14:anchorId="6D39F85D" wp14:editId="63F9F674">
                      <wp:simplePos x="0" y="0"/>
                      <wp:positionH relativeFrom="column">
                        <wp:posOffset>-64770</wp:posOffset>
                      </wp:positionH>
                      <wp:positionV relativeFrom="paragraph">
                        <wp:posOffset>3113405</wp:posOffset>
                      </wp:positionV>
                      <wp:extent cx="936000" cy="177800"/>
                      <wp:effectExtent l="0" t="0" r="16510" b="12700"/>
                      <wp:wrapNone/>
                      <wp:docPr id="14" name="角丸四角形 14"/>
                      <wp:cNvGraphicFramePr/>
                      <a:graphic xmlns:a="http://schemas.openxmlformats.org/drawingml/2006/main">
                        <a:graphicData uri="http://schemas.microsoft.com/office/word/2010/wordprocessingShape">
                          <wps:wsp>
                            <wps:cNvSpPr/>
                            <wps:spPr>
                              <a:xfrm>
                                <a:off x="0" y="0"/>
                                <a:ext cx="936000" cy="177800"/>
                              </a:xfrm>
                              <a:prstGeom prst="roundRect">
                                <a:avLst/>
                              </a:prstGeom>
                              <a:solidFill>
                                <a:srgbClr val="FAFC9E"/>
                              </a:solid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070922" w14:textId="77777777" w:rsidR="005130B8" w:rsidRPr="000156A5" w:rsidRDefault="005130B8" w:rsidP="00382C49">
                                  <w:pPr>
                                    <w:snapToGrid w:val="0"/>
                                    <w:jc w:val="center"/>
                                    <w:rPr>
                                      <w:rFonts w:asciiTheme="majorEastAsia" w:eastAsiaTheme="majorEastAsia" w:hAnsiTheme="majorEastAsia"/>
                                      <w:color w:val="000000" w:themeColor="text1"/>
                                      <w:sz w:val="16"/>
                                      <w:szCs w:val="16"/>
                                    </w:rPr>
                                  </w:pPr>
                                  <w:r w:rsidRPr="000156A5">
                                    <w:rPr>
                                      <w:rFonts w:asciiTheme="majorEastAsia" w:eastAsiaTheme="majorEastAsia" w:hAnsiTheme="majorEastAsia" w:hint="eastAsia"/>
                                      <w:color w:val="000000" w:themeColor="text1"/>
                                      <w:sz w:val="16"/>
                                      <w:szCs w:val="16"/>
                                    </w:rPr>
                                    <w:t>⑨事業開始</w:t>
                                  </w:r>
                                  <w:r>
                                    <w:rPr>
                                      <w:rFonts w:asciiTheme="majorEastAsia" w:eastAsiaTheme="majorEastAsia" w:hAnsiTheme="majorEastAsia" w:hint="eastAsia"/>
                                      <w:color w:val="000000" w:themeColor="text1"/>
                                      <w:sz w:val="16"/>
                                      <w:szCs w:val="16"/>
                                    </w:rPr>
                                    <w:t>届出</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D39F85D" id="角丸四角形 14" o:spid="_x0000_s1038" style="position:absolute;left:0;text-align:left;margin-left:-5.1pt;margin-top:245.15pt;width:73.7pt;height:1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" fillcolor="#fafc9e" strokecolor="black [3213]" strokeweight="1.25pt">
                      <v:textbox inset=",0,,0">
                        <w:txbxContent>
                          <w:p w14:paraId="13070922" w14:textId="77777777" w:rsidR="005130B8" w:rsidRPr="000156A5" w:rsidRDefault="005130B8" w:rsidP="00382C49">
                            <w:pPr>
                              <w:snapToGrid w:val="0"/>
                              <w:jc w:val="center"/>
                              <w:rPr>
                                <w:rFonts w:asciiTheme="majorEastAsia" w:eastAsiaTheme="majorEastAsia" w:hAnsiTheme="majorEastAsia"/>
                                <w:color w:val="000000" w:themeColor="text1"/>
                                <w:sz w:val="16"/>
                                <w:szCs w:val="16"/>
                              </w:rPr>
                            </w:pPr>
                            <w:r w:rsidRPr="000156A5">
                              <w:rPr>
                                <w:rFonts w:asciiTheme="majorEastAsia" w:eastAsiaTheme="majorEastAsia" w:hAnsiTheme="majorEastAsia" w:hint="eastAsia"/>
                                <w:color w:val="000000" w:themeColor="text1"/>
                                <w:sz w:val="16"/>
                                <w:szCs w:val="16"/>
                              </w:rPr>
                              <w:t>⑨事業開始</w:t>
                            </w:r>
                            <w:r>
                              <w:rPr>
                                <w:rFonts w:asciiTheme="majorEastAsia" w:eastAsiaTheme="majorEastAsia" w:hAnsiTheme="majorEastAsia" w:hint="eastAsia"/>
                                <w:color w:val="000000" w:themeColor="text1"/>
                                <w:sz w:val="16"/>
                                <w:szCs w:val="16"/>
                              </w:rPr>
                              <w:t>届出</w:t>
                            </w:r>
                          </w:p>
                        </w:txbxContent>
                      </v:textbox>
                    </v:roundrect>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698176" behindDoc="0" locked="0" layoutInCell="1" allowOverlap="1" wp14:anchorId="0770A4EC" wp14:editId="0773B0FA">
                      <wp:simplePos x="0" y="0"/>
                      <wp:positionH relativeFrom="column">
                        <wp:posOffset>233045</wp:posOffset>
                      </wp:positionH>
                      <wp:positionV relativeFrom="paragraph">
                        <wp:posOffset>2855595</wp:posOffset>
                      </wp:positionV>
                      <wp:extent cx="0" cy="255905"/>
                      <wp:effectExtent l="95250" t="0" r="76200" b="48895"/>
                      <wp:wrapNone/>
                      <wp:docPr id="16" name="直線矢印コネクタ 16"/>
                      <wp:cNvGraphicFramePr/>
                      <a:graphic xmlns:a="http://schemas.openxmlformats.org/drawingml/2006/main">
                        <a:graphicData uri="http://schemas.microsoft.com/office/word/2010/wordprocessingShape">
                          <wps:wsp>
                            <wps:cNvCnPr/>
                            <wps:spPr>
                              <a:xfrm>
                                <a:off x="0" y="0"/>
                                <a:ext cx="0" cy="255905"/>
                              </a:xfrm>
                              <a:prstGeom prst="straightConnector1">
                                <a:avLst/>
                              </a:prstGeom>
                              <a:noFill/>
                              <a:ln w="19050" cap="flat" cmpd="sng" algn="ctr">
                                <a:solidFill>
                                  <a:sysClr val="windowText" lastClr="000000"/>
                                </a:solidFill>
                                <a:prstDash val="solid"/>
                                <a:tailEnd type="arrow"/>
                              </a:ln>
                              <a:effectLst/>
                            </wps:spPr>
                            <wps:bodyPr/>
                          </wps:wsp>
                        </a:graphicData>
                      </a:graphic>
                      <wp14:sizeRelV relativeFrom="margin">
                        <wp14:pctHeight>0</wp14:pctHeight>
                      </wp14:sizeRelV>
                    </wp:anchor>
                  </w:drawing>
                </mc:Choice>
                <mc:Fallback>
                  <w:pict>
                    <v:shape w14:anchorId="474B9F49" id="直線矢印コネクタ 16" o:spid="_x0000_s1026" type="#_x0000_t32" style="position:absolute;left:0;text-align:left;margin-left:18.35pt;margin-top:224.85pt;width:0;height:20.15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" strokecolor="windowText" strokeweight="1.5pt">
                      <v:stroke endarrow="open"/>
                    </v:shape>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680768" behindDoc="0" locked="0" layoutInCell="1" allowOverlap="1" wp14:anchorId="7C5925FB" wp14:editId="6E77F570">
                      <wp:simplePos x="0" y="0"/>
                      <wp:positionH relativeFrom="column">
                        <wp:posOffset>603121</wp:posOffset>
                      </wp:positionH>
                      <wp:positionV relativeFrom="paragraph">
                        <wp:posOffset>2484349</wp:posOffset>
                      </wp:positionV>
                      <wp:extent cx="816688" cy="269240"/>
                      <wp:effectExtent l="38100" t="0" r="21590" b="73660"/>
                      <wp:wrapNone/>
                      <wp:docPr id="32" name="直線矢印コネクタ 32"/>
                      <wp:cNvGraphicFramePr/>
                      <a:graphic xmlns:a="http://schemas.openxmlformats.org/drawingml/2006/main">
                        <a:graphicData uri="http://schemas.microsoft.com/office/word/2010/wordprocessingShape">
                          <wps:wsp>
                            <wps:cNvCnPr/>
                            <wps:spPr>
                              <a:xfrm flipH="1">
                                <a:off x="0" y="0"/>
                                <a:ext cx="816688" cy="269240"/>
                              </a:xfrm>
                              <a:prstGeom prst="straightConnector1">
                                <a:avLst/>
                              </a:prstGeom>
                              <a:noFill/>
                              <a:ln w="19050" cap="flat" cmpd="sng" algn="ctr">
                                <a:solidFill>
                                  <a:sysClr val="windowText" lastClr="000000"/>
                                </a:solidFill>
                                <a:prstDash val="solid"/>
                                <a:headEnd type="none"/>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A2F8FFD" id="直線矢印コネクタ 32" o:spid="_x0000_s1026" type="#_x0000_t32" style="position:absolute;left:0;text-align:left;margin-left:47.5pt;margin-top:195.6pt;width:64.3pt;height:21.2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" strokecolor="windowText" strokeweight="1.5pt">
                      <v:stroke endarrow="open"/>
                    </v:shape>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673600" behindDoc="0" locked="0" layoutInCell="1" allowOverlap="1" wp14:anchorId="74B78317" wp14:editId="3F2CFB79">
                      <wp:simplePos x="0" y="0"/>
                      <wp:positionH relativeFrom="column">
                        <wp:posOffset>571501</wp:posOffset>
                      </wp:positionH>
                      <wp:positionV relativeFrom="paragraph">
                        <wp:posOffset>19126</wp:posOffset>
                      </wp:positionV>
                      <wp:extent cx="73152" cy="850900"/>
                      <wp:effectExtent l="0" t="0" r="22225" b="25400"/>
                      <wp:wrapNone/>
                      <wp:docPr id="25" name="右中かっこ 25"/>
                      <wp:cNvGraphicFramePr/>
                      <a:graphic xmlns:a="http://schemas.openxmlformats.org/drawingml/2006/main">
                        <a:graphicData uri="http://schemas.microsoft.com/office/word/2010/wordprocessingShape">
                          <wps:wsp>
                            <wps:cNvSpPr/>
                            <wps:spPr>
                              <a:xfrm>
                                <a:off x="0" y="0"/>
                                <a:ext cx="73152" cy="850900"/>
                              </a:xfrm>
                              <a:prstGeom prst="rightBrac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7A77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5" o:spid="_x0000_s1026" type="#_x0000_t88" style="position:absolute;left:0;text-align:left;margin-left:45pt;margin-top:1.5pt;width:5.75pt;height:6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" adj="155" strokecolor="black [3213]" strokeweight="1.25pt"/>
                  </w:pict>
                </mc:Fallback>
              </mc:AlternateContent>
            </w:r>
          </w:p>
        </w:tc>
        <w:tc>
          <w:tcPr>
            <w:tcW w:w="1135" w:type="dxa"/>
            <w:tcBorders>
              <w:top w:val="nil"/>
              <w:left w:val="nil"/>
              <w:bottom w:val="nil"/>
              <w:right w:val="nil"/>
            </w:tcBorders>
          </w:tcPr>
          <w:p w14:paraId="2F9197B6" w14:textId="77777777" w:rsidR="00382C49" w:rsidRPr="00502678" w:rsidRDefault="00382C49" w:rsidP="00382C49">
            <w:pPr>
              <w:rPr>
                <w:rFonts w:asciiTheme="majorEastAsia" w:eastAsiaTheme="majorEastAsia" w:hAnsiTheme="majorEastAsia"/>
                <w:sz w:val="16"/>
                <w:szCs w:val="16"/>
              </w:rPr>
            </w:pPr>
            <w:r w:rsidRPr="00502678">
              <w:rPr>
                <w:rFonts w:asciiTheme="majorEastAsia" w:eastAsiaTheme="majorEastAsia" w:hAnsiTheme="majorEastAsia"/>
                <w:noProof/>
                <w:sz w:val="16"/>
                <w:szCs w:val="16"/>
              </w:rPr>
              <mc:AlternateContent>
                <mc:Choice Requires="wps">
                  <w:drawing>
                    <wp:anchor distT="0" distB="0" distL="114300" distR="114300" simplePos="0" relativeHeight="251738112" behindDoc="0" locked="0" layoutInCell="1" allowOverlap="1" wp14:anchorId="3BB81D03" wp14:editId="213DBD94">
                      <wp:simplePos x="0" y="0"/>
                      <wp:positionH relativeFrom="column">
                        <wp:posOffset>322221</wp:posOffset>
                      </wp:positionH>
                      <wp:positionV relativeFrom="paragraph">
                        <wp:posOffset>8399421</wp:posOffset>
                      </wp:positionV>
                      <wp:extent cx="1770767" cy="294198"/>
                      <wp:effectExtent l="0" t="0" r="77470" b="86995"/>
                      <wp:wrapNone/>
                      <wp:docPr id="20" name="直線矢印コネクタ 20"/>
                      <wp:cNvGraphicFramePr/>
                      <a:graphic xmlns:a="http://schemas.openxmlformats.org/drawingml/2006/main">
                        <a:graphicData uri="http://schemas.microsoft.com/office/word/2010/wordprocessingShape">
                          <wps:wsp>
                            <wps:cNvCnPr/>
                            <wps:spPr>
                              <a:xfrm>
                                <a:off x="0" y="0"/>
                                <a:ext cx="1770767" cy="294198"/>
                              </a:xfrm>
                              <a:prstGeom prst="straightConnector1">
                                <a:avLst/>
                              </a:prstGeom>
                              <a:noFill/>
                              <a:ln w="19050" cap="flat" cmpd="sng" algn="ctr">
                                <a:solidFill>
                                  <a:sysClr val="windowText" lastClr="000000"/>
                                </a:solidFill>
                                <a:prstDash val="solid"/>
                                <a:headEnd type="none"/>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AEA03F1" id="直線矢印コネクタ 20" o:spid="_x0000_s1026" type="#_x0000_t32" style="position:absolute;left:0;text-align:left;margin-left:25.35pt;margin-top:661.35pt;width:139.45pt;height:23.1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" strokecolor="windowText" strokeweight="1.5pt">
                      <v:stroke endarrow="open"/>
                    </v:shape>
                  </w:pict>
                </mc:Fallback>
              </mc:AlternateContent>
            </w:r>
            <w:r w:rsidRPr="00502678">
              <w:rPr>
                <w:rFonts w:asciiTheme="majorEastAsia" w:eastAsiaTheme="majorEastAsia" w:hAnsiTheme="majorEastAsia"/>
                <w:noProof/>
                <w:sz w:val="16"/>
                <w:szCs w:val="16"/>
              </w:rPr>
              <mc:AlternateContent>
                <mc:Choice Requires="wps">
                  <w:drawing>
                    <wp:anchor distT="0" distB="0" distL="114300" distR="114300" simplePos="0" relativeHeight="251715584" behindDoc="0" locked="0" layoutInCell="1" allowOverlap="1" wp14:anchorId="589EA72A" wp14:editId="597FCC46">
                      <wp:simplePos x="0" y="0"/>
                      <wp:positionH relativeFrom="column">
                        <wp:posOffset>115811</wp:posOffset>
                      </wp:positionH>
                      <wp:positionV relativeFrom="paragraph">
                        <wp:posOffset>6764011</wp:posOffset>
                      </wp:positionV>
                      <wp:extent cx="608850" cy="170076"/>
                      <wp:effectExtent l="38100" t="0" r="20320" b="78105"/>
                      <wp:wrapNone/>
                      <wp:docPr id="313" name="直線矢印コネクタ 313"/>
                      <wp:cNvGraphicFramePr/>
                      <a:graphic xmlns:a="http://schemas.openxmlformats.org/drawingml/2006/main">
                        <a:graphicData uri="http://schemas.microsoft.com/office/word/2010/wordprocessingShape">
                          <wps:wsp>
                            <wps:cNvCnPr/>
                            <wps:spPr>
                              <a:xfrm flipV="1">
                                <a:off x="0" y="0"/>
                                <a:ext cx="608850" cy="170076"/>
                              </a:xfrm>
                              <a:prstGeom prst="straightConnector1">
                                <a:avLst/>
                              </a:prstGeom>
                              <a:noFill/>
                              <a:ln w="19050" cap="flat" cmpd="sng" algn="ctr">
                                <a:solidFill>
                                  <a:sysClr val="windowText" lastClr="000000"/>
                                </a:solidFill>
                                <a:prstDash val="solid"/>
                                <a:headEnd type="arrow"/>
                                <a:tailEnd type="none"/>
                              </a:ln>
                              <a:effectLst/>
                            </wps:spPr>
                            <wps:bodyPr/>
                          </wps:wsp>
                        </a:graphicData>
                      </a:graphic>
                    </wp:anchor>
                  </w:drawing>
                </mc:Choice>
                <mc:Fallback>
                  <w:pict>
                    <v:shape w14:anchorId="238A4546" id="直線矢印コネクタ 313" o:spid="_x0000_s1026" type="#_x0000_t32" style="position:absolute;left:0;text-align:left;margin-left:9.1pt;margin-top:532.6pt;width:47.95pt;height:13.4pt;flip:y;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" strokecolor="windowText" strokeweight="1.5pt">
                      <v:stroke startarrow="open"/>
                    </v:shape>
                  </w:pict>
                </mc:Fallback>
              </mc:AlternateContent>
            </w:r>
            <w:r w:rsidRPr="00502678">
              <w:rPr>
                <w:rFonts w:asciiTheme="majorEastAsia" w:eastAsiaTheme="majorEastAsia" w:hAnsiTheme="majorEastAsia"/>
                <w:noProof/>
                <w:sz w:val="16"/>
                <w:szCs w:val="16"/>
              </w:rPr>
              <mc:AlternateContent>
                <mc:Choice Requires="wps">
                  <w:drawing>
                    <wp:anchor distT="0" distB="0" distL="114300" distR="114300" simplePos="0" relativeHeight="251716608" behindDoc="0" locked="0" layoutInCell="1" allowOverlap="1" wp14:anchorId="16CC875A" wp14:editId="3F714D14">
                      <wp:simplePos x="0" y="0"/>
                      <wp:positionH relativeFrom="column">
                        <wp:posOffset>133914</wp:posOffset>
                      </wp:positionH>
                      <wp:positionV relativeFrom="paragraph">
                        <wp:posOffset>6985685</wp:posOffset>
                      </wp:positionV>
                      <wp:extent cx="582819" cy="163095"/>
                      <wp:effectExtent l="0" t="0" r="65405" b="85090"/>
                      <wp:wrapNone/>
                      <wp:docPr id="314" name="直線矢印コネクタ 314"/>
                      <wp:cNvGraphicFramePr/>
                      <a:graphic xmlns:a="http://schemas.openxmlformats.org/drawingml/2006/main">
                        <a:graphicData uri="http://schemas.microsoft.com/office/word/2010/wordprocessingShape">
                          <wps:wsp>
                            <wps:cNvCnPr/>
                            <wps:spPr>
                              <a:xfrm>
                                <a:off x="0" y="0"/>
                                <a:ext cx="582819" cy="163095"/>
                              </a:xfrm>
                              <a:prstGeom prst="straightConnector1">
                                <a:avLst/>
                              </a:prstGeom>
                              <a:noFill/>
                              <a:ln w="19050" cap="flat" cmpd="sng" algn="ctr">
                                <a:solidFill>
                                  <a:sysClr val="windowText" lastClr="000000"/>
                                </a:solidFill>
                                <a:prstDash val="solid"/>
                                <a:headEnd type="none"/>
                                <a:tailEnd type="arrow"/>
                              </a:ln>
                              <a:effectLst/>
                            </wps:spPr>
                            <wps:bodyPr/>
                          </wps:wsp>
                        </a:graphicData>
                      </a:graphic>
                    </wp:anchor>
                  </w:drawing>
                </mc:Choice>
                <mc:Fallback>
                  <w:pict>
                    <v:shape w14:anchorId="7CCCF69B" id="直線矢印コネクタ 314" o:spid="_x0000_s1026" type="#_x0000_t32" style="position:absolute;left:0;text-align:left;margin-left:10.55pt;margin-top:550.05pt;width:45.9pt;height:12.85pt;z-index:251716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" strokecolor="windowText" strokeweight="1.5pt">
                      <v:stroke endarrow="open"/>
                    </v:shape>
                  </w:pict>
                </mc:Fallback>
              </mc:AlternateContent>
            </w:r>
            <w:r w:rsidRPr="00502678">
              <w:rPr>
                <w:rFonts w:asciiTheme="majorEastAsia" w:eastAsiaTheme="majorEastAsia" w:hAnsiTheme="majorEastAsia"/>
                <w:noProof/>
                <w:sz w:val="16"/>
                <w:szCs w:val="16"/>
              </w:rPr>
              <mc:AlternateContent>
                <mc:Choice Requires="wps">
                  <w:drawing>
                    <wp:anchor distT="0" distB="0" distL="114300" distR="114300" simplePos="0" relativeHeight="251722752" behindDoc="0" locked="0" layoutInCell="1" allowOverlap="1" wp14:anchorId="78A6D9BF" wp14:editId="33FC5A4A">
                      <wp:simplePos x="0" y="0"/>
                      <wp:positionH relativeFrom="column">
                        <wp:posOffset>106758</wp:posOffset>
                      </wp:positionH>
                      <wp:positionV relativeFrom="paragraph">
                        <wp:posOffset>7768331</wp:posOffset>
                      </wp:positionV>
                      <wp:extent cx="608850" cy="170076"/>
                      <wp:effectExtent l="38100" t="0" r="20320" b="78105"/>
                      <wp:wrapNone/>
                      <wp:docPr id="320" name="直線矢印コネクタ 320"/>
                      <wp:cNvGraphicFramePr/>
                      <a:graphic xmlns:a="http://schemas.openxmlformats.org/drawingml/2006/main">
                        <a:graphicData uri="http://schemas.microsoft.com/office/word/2010/wordprocessingShape">
                          <wps:wsp>
                            <wps:cNvCnPr/>
                            <wps:spPr>
                              <a:xfrm flipV="1">
                                <a:off x="0" y="0"/>
                                <a:ext cx="608850" cy="170076"/>
                              </a:xfrm>
                              <a:prstGeom prst="straightConnector1">
                                <a:avLst/>
                              </a:prstGeom>
                              <a:noFill/>
                              <a:ln w="19050" cap="flat" cmpd="sng" algn="ctr">
                                <a:solidFill>
                                  <a:sysClr val="windowText" lastClr="000000"/>
                                </a:solidFill>
                                <a:prstDash val="solid"/>
                                <a:headEnd type="arrow"/>
                                <a:tailEnd type="none"/>
                              </a:ln>
                              <a:effectLst/>
                            </wps:spPr>
                            <wps:bodyPr/>
                          </wps:wsp>
                        </a:graphicData>
                      </a:graphic>
                    </wp:anchor>
                  </w:drawing>
                </mc:Choice>
                <mc:Fallback>
                  <w:pict>
                    <v:shape w14:anchorId="78BEB010" id="直線矢印コネクタ 320" o:spid="_x0000_s1026" type="#_x0000_t32" style="position:absolute;left:0;text-align:left;margin-left:8.4pt;margin-top:611.7pt;width:47.95pt;height:13.4pt;flip:y;z-index:251722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" strokecolor="windowText" strokeweight="1.5pt">
                      <v:stroke startarrow="open"/>
                    </v:shape>
                  </w:pict>
                </mc:Fallback>
              </mc:AlternateContent>
            </w:r>
            <w:r w:rsidRPr="00502678">
              <w:rPr>
                <w:rFonts w:asciiTheme="majorEastAsia" w:eastAsiaTheme="majorEastAsia" w:hAnsiTheme="majorEastAsia"/>
                <w:noProof/>
                <w:sz w:val="16"/>
                <w:szCs w:val="16"/>
              </w:rPr>
              <mc:AlternateContent>
                <mc:Choice Requires="wps">
                  <w:drawing>
                    <wp:anchor distT="0" distB="0" distL="114300" distR="114300" simplePos="0" relativeHeight="251723776" behindDoc="0" locked="0" layoutInCell="1" allowOverlap="1" wp14:anchorId="7320A3EB" wp14:editId="463D62CF">
                      <wp:simplePos x="0" y="0"/>
                      <wp:positionH relativeFrom="column">
                        <wp:posOffset>59710</wp:posOffset>
                      </wp:positionH>
                      <wp:positionV relativeFrom="paragraph">
                        <wp:posOffset>7560813</wp:posOffset>
                      </wp:positionV>
                      <wp:extent cx="570122" cy="207518"/>
                      <wp:effectExtent l="0" t="0" r="20955" b="21590"/>
                      <wp:wrapNone/>
                      <wp:docPr id="321" name="大かっこ 321"/>
                      <wp:cNvGraphicFramePr/>
                      <a:graphic xmlns:a="http://schemas.openxmlformats.org/drawingml/2006/main">
                        <a:graphicData uri="http://schemas.microsoft.com/office/word/2010/wordprocessingShape">
                          <wps:wsp>
                            <wps:cNvSpPr/>
                            <wps:spPr>
                              <a:xfrm>
                                <a:off x="0" y="0"/>
                                <a:ext cx="570122" cy="207518"/>
                              </a:xfrm>
                              <a:prstGeom prst="bracketPair">
                                <a:avLst/>
                              </a:prstGeom>
                              <a:noFill/>
                              <a:ln w="9525" cap="flat" cmpd="sng" algn="ctr">
                                <a:solidFill>
                                  <a:sysClr val="windowText" lastClr="000000"/>
                                </a:solidFill>
                                <a:prstDash val="solid"/>
                              </a:ln>
                              <a:effectLst/>
                            </wps:spPr>
                            <wps:txbx>
                              <w:txbxContent>
                                <w:p w14:paraId="7165BEDA" w14:textId="49991E32"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法</w:t>
                                  </w:r>
                                  <w:r>
                                    <w:rPr>
                                      <w:rFonts w:asciiTheme="majorEastAsia" w:eastAsiaTheme="majorEastAsia" w:hAnsiTheme="majorEastAsia"/>
                                      <w:sz w:val="12"/>
                                    </w:rPr>
                                    <w:t>16</w:t>
                                  </w:r>
                                  <w:r w:rsidRPr="00250918">
                                    <w:rPr>
                                      <w:rFonts w:asciiTheme="majorEastAsia" w:eastAsiaTheme="majorEastAsia" w:hAnsiTheme="majorEastAsia" w:hint="eastAsia"/>
                                      <w:sz w:val="12"/>
                                    </w:rPr>
                                    <w:t>条</w:t>
                                  </w:r>
                                  <w:r>
                                    <w:rPr>
                                      <w:rFonts w:asciiTheme="majorEastAsia" w:eastAsiaTheme="majorEastAsia" w:hAnsiTheme="majorEastAsia" w:hint="eastAsia"/>
                                      <w:sz w:val="12"/>
                                    </w:rPr>
                                    <w:t>３</w:t>
                                  </w:r>
                                  <w:r w:rsidRPr="00250918">
                                    <w:rPr>
                                      <w:rFonts w:asciiTheme="majorEastAsia" w:eastAsiaTheme="majorEastAsia" w:hAnsiTheme="majorEastAsia" w:hint="eastAsia"/>
                                      <w:sz w:val="12"/>
                                    </w:rPr>
                                    <w:t>項</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anchor>
                  </w:drawing>
                </mc:Choice>
                <mc:Fallback>
                  <w:pict>
                    <v:shapetype w14:anchorId="7320A3E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21" o:spid="_x0000_s1039" type="#_x0000_t185" style="position:absolute;left:0;text-align:left;margin-left:4.7pt;margin-top:595.35pt;width:44.9pt;height:16.35pt;z-index:25172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" strokecolor="windowText">
                      <v:textbox inset="1mm,1mm,1mm,1mm">
                        <w:txbxContent>
                          <w:p w14:paraId="7165BEDA" w14:textId="49991E32"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法</w:t>
                            </w:r>
                            <w:r>
                              <w:rPr>
                                <w:rFonts w:asciiTheme="majorEastAsia" w:eastAsiaTheme="majorEastAsia" w:hAnsiTheme="majorEastAsia"/>
                                <w:sz w:val="12"/>
                              </w:rPr>
                              <w:t>16</w:t>
                            </w:r>
                            <w:r w:rsidRPr="00250918">
                              <w:rPr>
                                <w:rFonts w:asciiTheme="majorEastAsia" w:eastAsiaTheme="majorEastAsia" w:hAnsiTheme="majorEastAsia" w:hint="eastAsia"/>
                                <w:sz w:val="12"/>
                              </w:rPr>
                              <w:t>条</w:t>
                            </w:r>
                            <w:r>
                              <w:rPr>
                                <w:rFonts w:asciiTheme="majorEastAsia" w:eastAsiaTheme="majorEastAsia" w:hAnsiTheme="majorEastAsia" w:hint="eastAsia"/>
                                <w:sz w:val="12"/>
                              </w:rPr>
                              <w:t>３</w:t>
                            </w:r>
                            <w:r w:rsidRPr="00250918">
                              <w:rPr>
                                <w:rFonts w:asciiTheme="majorEastAsia" w:eastAsiaTheme="majorEastAsia" w:hAnsiTheme="majorEastAsia" w:hint="eastAsia"/>
                                <w:sz w:val="12"/>
                              </w:rPr>
                              <w:t>項</w:t>
                            </w:r>
                          </w:p>
                        </w:txbxContent>
                      </v:textbox>
                    </v:shape>
                  </w:pict>
                </mc:Fallback>
              </mc:AlternateContent>
            </w:r>
            <w:r w:rsidRPr="00502678">
              <w:rPr>
                <w:rFonts w:asciiTheme="majorEastAsia" w:eastAsiaTheme="majorEastAsia" w:hAnsiTheme="majorEastAsia"/>
                <w:noProof/>
                <w:sz w:val="16"/>
                <w:szCs w:val="16"/>
              </w:rPr>
              <mc:AlternateContent>
                <mc:Choice Requires="wps">
                  <w:drawing>
                    <wp:anchor distT="0" distB="0" distL="114300" distR="114300" simplePos="0" relativeHeight="251736064" behindDoc="0" locked="0" layoutInCell="1" allowOverlap="1" wp14:anchorId="3C048387" wp14:editId="1436B434">
                      <wp:simplePos x="0" y="0"/>
                      <wp:positionH relativeFrom="column">
                        <wp:posOffset>441960</wp:posOffset>
                      </wp:positionH>
                      <wp:positionV relativeFrom="paragraph">
                        <wp:posOffset>5788025</wp:posOffset>
                      </wp:positionV>
                      <wp:extent cx="579755" cy="290830"/>
                      <wp:effectExtent l="0" t="0" r="10795" b="13970"/>
                      <wp:wrapNone/>
                      <wp:docPr id="303" name="大かっこ 303"/>
                      <wp:cNvGraphicFramePr/>
                      <a:graphic xmlns:a="http://schemas.openxmlformats.org/drawingml/2006/main">
                        <a:graphicData uri="http://schemas.microsoft.com/office/word/2010/wordprocessingShape">
                          <wps:wsp>
                            <wps:cNvSpPr/>
                            <wps:spPr>
                              <a:xfrm>
                                <a:off x="0" y="0"/>
                                <a:ext cx="579755" cy="290830"/>
                              </a:xfrm>
                              <a:prstGeom prst="bracketPair">
                                <a:avLst/>
                              </a:prstGeom>
                              <a:noFill/>
                              <a:ln w="9525" cap="flat" cmpd="sng" algn="ctr">
                                <a:solidFill>
                                  <a:sysClr val="windowText" lastClr="000000"/>
                                </a:solidFill>
                                <a:prstDash val="solid"/>
                              </a:ln>
                              <a:effectLst/>
                            </wps:spPr>
                            <wps:txbx>
                              <w:txbxContent>
                                <w:p w14:paraId="29ADAE45" w14:textId="77777777"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社会福祉法</w:t>
                                  </w:r>
                                </w:p>
                                <w:p w14:paraId="0703554D" w14:textId="77777777"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69条</w:t>
                                  </w:r>
                                  <w:r>
                                    <w:rPr>
                                      <w:rFonts w:asciiTheme="majorEastAsia" w:eastAsiaTheme="majorEastAsia" w:hAnsiTheme="majorEastAsia" w:hint="eastAsia"/>
                                      <w:sz w:val="12"/>
                                    </w:rPr>
                                    <w:t>２</w:t>
                                  </w:r>
                                  <w:r w:rsidRPr="00250918">
                                    <w:rPr>
                                      <w:rFonts w:asciiTheme="majorEastAsia" w:eastAsiaTheme="majorEastAsia" w:hAnsiTheme="majorEastAsia" w:hint="eastAsia"/>
                                      <w:sz w:val="12"/>
                                    </w:rPr>
                                    <w:t>項</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048387" id="大かっこ 303" o:spid="_x0000_s1040" type="#_x0000_t185" style="position:absolute;left:0;text-align:left;margin-left:34.8pt;margin-top:455.75pt;width:45.65pt;height:22.9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" strokecolor="windowText">
                      <v:textbox inset="1mm,1mm,1mm,1mm">
                        <w:txbxContent>
                          <w:p w14:paraId="29ADAE45" w14:textId="77777777"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社会福祉法</w:t>
                            </w:r>
                          </w:p>
                          <w:p w14:paraId="0703554D" w14:textId="77777777"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69条</w:t>
                            </w:r>
                            <w:r>
                              <w:rPr>
                                <w:rFonts w:asciiTheme="majorEastAsia" w:eastAsiaTheme="majorEastAsia" w:hAnsiTheme="majorEastAsia" w:hint="eastAsia"/>
                                <w:sz w:val="12"/>
                              </w:rPr>
                              <w:t>２</w:t>
                            </w:r>
                            <w:r w:rsidRPr="00250918">
                              <w:rPr>
                                <w:rFonts w:asciiTheme="majorEastAsia" w:eastAsiaTheme="majorEastAsia" w:hAnsiTheme="majorEastAsia" w:hint="eastAsia"/>
                                <w:sz w:val="12"/>
                              </w:rPr>
                              <w:t>項</w:t>
                            </w:r>
                          </w:p>
                        </w:txbxContent>
                      </v:textbox>
                    </v:shape>
                  </w:pict>
                </mc:Fallback>
              </mc:AlternateContent>
            </w:r>
            <w:r w:rsidRPr="00502678">
              <w:rPr>
                <w:rFonts w:asciiTheme="majorEastAsia" w:eastAsiaTheme="majorEastAsia" w:hAnsiTheme="majorEastAsia"/>
                <w:noProof/>
                <w:sz w:val="16"/>
                <w:szCs w:val="16"/>
              </w:rPr>
              <mc:AlternateContent>
                <mc:Choice Requires="wps">
                  <w:drawing>
                    <wp:anchor distT="0" distB="0" distL="114300" distR="114300" simplePos="0" relativeHeight="251730944" behindDoc="0" locked="0" layoutInCell="1" allowOverlap="1" wp14:anchorId="11ABE06C" wp14:editId="09CD4530">
                      <wp:simplePos x="0" y="0"/>
                      <wp:positionH relativeFrom="column">
                        <wp:posOffset>648970</wp:posOffset>
                      </wp:positionH>
                      <wp:positionV relativeFrom="paragraph">
                        <wp:posOffset>5417820</wp:posOffset>
                      </wp:positionV>
                      <wp:extent cx="1295400" cy="215900"/>
                      <wp:effectExtent l="0" t="0" r="19050" b="12700"/>
                      <wp:wrapNone/>
                      <wp:docPr id="309" name="正方形/長方形 309"/>
                      <wp:cNvGraphicFramePr/>
                      <a:graphic xmlns:a="http://schemas.openxmlformats.org/drawingml/2006/main">
                        <a:graphicData uri="http://schemas.microsoft.com/office/word/2010/wordprocessingShape">
                          <wps:wsp>
                            <wps:cNvSpPr/>
                            <wps:spPr>
                              <a:xfrm>
                                <a:off x="0" y="0"/>
                                <a:ext cx="1295400" cy="215900"/>
                              </a:xfrm>
                              <a:prstGeom prst="rect">
                                <a:avLst/>
                              </a:prstGeom>
                              <a:solidFill>
                                <a:srgbClr val="4BACC6">
                                  <a:lumMod val="20000"/>
                                  <a:lumOff val="80000"/>
                                </a:srgbClr>
                              </a:solidFill>
                              <a:ln w="12700" cap="flat" cmpd="sng" algn="ctr">
                                <a:solidFill>
                                  <a:sysClr val="windowText" lastClr="000000"/>
                                </a:solidFill>
                                <a:prstDash val="solid"/>
                              </a:ln>
                              <a:effectLst/>
                            </wps:spPr>
                            <wps:txbx>
                              <w:txbxContent>
                                <w:p w14:paraId="6EEE6CB9" w14:textId="77777777" w:rsidR="005130B8" w:rsidRPr="000156A5" w:rsidRDefault="005130B8" w:rsidP="00382C49">
                                  <w:pPr>
                                    <w:snapToGrid w:val="0"/>
                                    <w:jc w:val="center"/>
                                    <w:rPr>
                                      <w:rFonts w:asciiTheme="majorEastAsia" w:eastAsiaTheme="majorEastAsia" w:hAnsiTheme="majorEastAsia"/>
                                      <w:sz w:val="16"/>
                                      <w:szCs w:val="16"/>
                                    </w:rPr>
                                  </w:pPr>
                                  <w:r w:rsidRPr="000156A5">
                                    <w:rPr>
                                      <w:rFonts w:asciiTheme="majorEastAsia" w:eastAsiaTheme="majorEastAsia" w:hAnsiTheme="majorEastAsia" w:hint="eastAsia"/>
                                      <w:sz w:val="16"/>
                                      <w:szCs w:val="16"/>
                                    </w:rPr>
                                    <w:t>⑰認定情報の廃止登録等</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ABE06C" id="正方形/長方形 309" o:spid="_x0000_s1041" style="position:absolute;left:0;text-align:left;margin-left:51.1pt;margin-top:426.6pt;width:102pt;height:17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" fillcolor="#dbeef4" strokecolor="windowText" strokeweight="1pt">
                      <v:textbox inset="1mm,1mm,1mm,1mm">
                        <w:txbxContent>
                          <w:p w14:paraId="6EEE6CB9" w14:textId="77777777" w:rsidR="005130B8" w:rsidRPr="000156A5" w:rsidRDefault="005130B8" w:rsidP="00382C49">
                            <w:pPr>
                              <w:snapToGrid w:val="0"/>
                              <w:jc w:val="center"/>
                              <w:rPr>
                                <w:rFonts w:asciiTheme="majorEastAsia" w:eastAsiaTheme="majorEastAsia" w:hAnsiTheme="majorEastAsia"/>
                                <w:sz w:val="16"/>
                                <w:szCs w:val="16"/>
                              </w:rPr>
                            </w:pPr>
                            <w:r w:rsidRPr="000156A5">
                              <w:rPr>
                                <w:rFonts w:asciiTheme="majorEastAsia" w:eastAsiaTheme="majorEastAsia" w:hAnsiTheme="majorEastAsia" w:hint="eastAsia"/>
                                <w:sz w:val="16"/>
                                <w:szCs w:val="16"/>
                              </w:rPr>
                              <w:t>⑰認定情報の廃止登録等</w:t>
                            </w:r>
                          </w:p>
                        </w:txbxContent>
                      </v:textbox>
                    </v:rect>
                  </w:pict>
                </mc:Fallback>
              </mc:AlternateContent>
            </w:r>
            <w:r w:rsidRPr="00502678">
              <w:rPr>
                <w:rFonts w:asciiTheme="majorEastAsia" w:eastAsiaTheme="majorEastAsia" w:hAnsiTheme="majorEastAsia"/>
                <w:noProof/>
                <w:sz w:val="16"/>
                <w:szCs w:val="16"/>
              </w:rPr>
              <mc:AlternateContent>
                <mc:Choice Requires="wps">
                  <w:drawing>
                    <wp:anchor distT="0" distB="0" distL="114300" distR="114300" simplePos="0" relativeHeight="251732992" behindDoc="0" locked="0" layoutInCell="1" allowOverlap="1" wp14:anchorId="22E3ED86" wp14:editId="1D1BF22B">
                      <wp:simplePos x="0" y="0"/>
                      <wp:positionH relativeFrom="column">
                        <wp:posOffset>62305</wp:posOffset>
                      </wp:positionH>
                      <wp:positionV relativeFrom="paragraph">
                        <wp:posOffset>5348718</wp:posOffset>
                      </wp:positionV>
                      <wp:extent cx="2050610" cy="982301"/>
                      <wp:effectExtent l="0" t="0" r="64135" b="66040"/>
                      <wp:wrapNone/>
                      <wp:docPr id="324" name="直線矢印コネクタ 324"/>
                      <wp:cNvGraphicFramePr/>
                      <a:graphic xmlns:a="http://schemas.openxmlformats.org/drawingml/2006/main">
                        <a:graphicData uri="http://schemas.microsoft.com/office/word/2010/wordprocessingShape">
                          <wps:wsp>
                            <wps:cNvCnPr/>
                            <wps:spPr>
                              <a:xfrm>
                                <a:off x="0" y="0"/>
                                <a:ext cx="2050610" cy="982301"/>
                              </a:xfrm>
                              <a:prstGeom prst="straightConnector1">
                                <a:avLst/>
                              </a:prstGeom>
                              <a:noFill/>
                              <a:ln w="19050" cap="flat" cmpd="sng" algn="ctr">
                                <a:solidFill>
                                  <a:sysClr val="windowText" lastClr="000000"/>
                                </a:solidFill>
                                <a:prstDash val="solid"/>
                                <a:headEnd type="none"/>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D5BD3C6" id="直線矢印コネクタ 324" o:spid="_x0000_s1026" type="#_x0000_t32" style="position:absolute;left:0;text-align:left;margin-left:4.9pt;margin-top:421.15pt;width:161.45pt;height:77.3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" strokecolor="windowText" strokeweight="1.5pt">
                      <v:stroke endarrow="open"/>
                    </v:shape>
                  </w:pict>
                </mc:Fallback>
              </mc:AlternateContent>
            </w:r>
            <w:r w:rsidRPr="00502678">
              <w:rPr>
                <w:rFonts w:asciiTheme="majorEastAsia" w:eastAsiaTheme="majorEastAsia" w:hAnsiTheme="majorEastAsia"/>
                <w:noProof/>
                <w:sz w:val="16"/>
                <w:szCs w:val="16"/>
              </w:rPr>
              <mc:AlternateContent>
                <mc:Choice Requires="wps">
                  <w:drawing>
                    <wp:anchor distT="0" distB="0" distL="114300" distR="114300" simplePos="0" relativeHeight="251696128" behindDoc="0" locked="0" layoutInCell="1" allowOverlap="1" wp14:anchorId="54260FD8" wp14:editId="533AC276">
                      <wp:simplePos x="0" y="0"/>
                      <wp:positionH relativeFrom="column">
                        <wp:posOffset>-635</wp:posOffset>
                      </wp:positionH>
                      <wp:positionV relativeFrom="paragraph">
                        <wp:posOffset>4818380</wp:posOffset>
                      </wp:positionV>
                      <wp:extent cx="562610" cy="204470"/>
                      <wp:effectExtent l="0" t="0" r="27940" b="24130"/>
                      <wp:wrapNone/>
                      <wp:docPr id="12" name="大かっこ 12"/>
                      <wp:cNvGraphicFramePr/>
                      <a:graphic xmlns:a="http://schemas.openxmlformats.org/drawingml/2006/main">
                        <a:graphicData uri="http://schemas.microsoft.com/office/word/2010/wordprocessingShape">
                          <wps:wsp>
                            <wps:cNvSpPr/>
                            <wps:spPr>
                              <a:xfrm>
                                <a:off x="0" y="0"/>
                                <a:ext cx="562610" cy="204470"/>
                              </a:xfrm>
                              <a:prstGeom prst="bracketPair">
                                <a:avLst/>
                              </a:prstGeom>
                              <a:noFill/>
                              <a:ln w="9525" cap="flat" cmpd="sng" algn="ctr">
                                <a:solidFill>
                                  <a:sysClr val="windowText" lastClr="000000"/>
                                </a:solidFill>
                                <a:prstDash val="solid"/>
                              </a:ln>
                              <a:effectLst/>
                            </wps:spPr>
                            <wps:txbx>
                              <w:txbxContent>
                                <w:p w14:paraId="33DCF677" w14:textId="77777777"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則23条</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260FD8" id="大かっこ 12" o:spid="_x0000_s1042" type="#_x0000_t185" style="position:absolute;left:0;text-align:left;margin-left:-.05pt;margin-top:379.4pt;width:44.3pt;height:16.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" strokecolor="windowText">
                      <v:textbox inset="1mm,1mm,1mm,1mm">
                        <w:txbxContent>
                          <w:p w14:paraId="33DCF677" w14:textId="77777777"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則23条</w:t>
                            </w:r>
                          </w:p>
                        </w:txbxContent>
                      </v:textbox>
                    </v:shape>
                  </w:pict>
                </mc:Fallback>
              </mc:AlternateContent>
            </w:r>
            <w:r w:rsidRPr="00502678">
              <w:rPr>
                <w:rFonts w:asciiTheme="majorEastAsia" w:eastAsiaTheme="majorEastAsia" w:hAnsiTheme="majorEastAsia"/>
                <w:noProof/>
                <w:sz w:val="16"/>
                <w:szCs w:val="16"/>
              </w:rPr>
              <mc:AlternateContent>
                <mc:Choice Requires="wps">
                  <w:drawing>
                    <wp:anchor distT="0" distB="0" distL="114300" distR="114300" simplePos="0" relativeHeight="251725824" behindDoc="0" locked="0" layoutInCell="1" allowOverlap="1" wp14:anchorId="1042FF6A" wp14:editId="754D311D">
                      <wp:simplePos x="0" y="0"/>
                      <wp:positionH relativeFrom="column">
                        <wp:posOffset>180051</wp:posOffset>
                      </wp:positionH>
                      <wp:positionV relativeFrom="paragraph">
                        <wp:posOffset>4097957</wp:posOffset>
                      </wp:positionV>
                      <wp:extent cx="1914456" cy="925943"/>
                      <wp:effectExtent l="0" t="0" r="67310" b="64770"/>
                      <wp:wrapNone/>
                      <wp:docPr id="17" name="直線矢印コネクタ 17"/>
                      <wp:cNvGraphicFramePr/>
                      <a:graphic xmlns:a="http://schemas.openxmlformats.org/drawingml/2006/main">
                        <a:graphicData uri="http://schemas.microsoft.com/office/word/2010/wordprocessingShape">
                          <wps:wsp>
                            <wps:cNvCnPr/>
                            <wps:spPr>
                              <a:xfrm>
                                <a:off x="0" y="0"/>
                                <a:ext cx="1914456" cy="925943"/>
                              </a:xfrm>
                              <a:prstGeom prst="straightConnector1">
                                <a:avLst/>
                              </a:prstGeom>
                              <a:noFill/>
                              <a:ln w="19050" cap="flat" cmpd="sng" algn="ctr">
                                <a:solidFill>
                                  <a:sysClr val="windowText" lastClr="000000"/>
                                </a:solidFill>
                                <a:prstDash val="solid"/>
                                <a:headEnd type="none"/>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D86DC3B" id="直線矢印コネクタ 17" o:spid="_x0000_s1026" type="#_x0000_t32" style="position:absolute;left:0;text-align:left;margin-left:14.2pt;margin-top:322.65pt;width:150.75pt;height:72.9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" strokecolor="windowText" strokeweight="1.5pt">
                      <v:stroke endarrow="open"/>
                    </v:shape>
                  </w:pict>
                </mc:Fallback>
              </mc:AlternateContent>
            </w:r>
            <w:r w:rsidRPr="00502678">
              <w:rPr>
                <w:rFonts w:asciiTheme="majorEastAsia" w:eastAsiaTheme="majorEastAsia" w:hAnsiTheme="majorEastAsia"/>
                <w:noProof/>
                <w:sz w:val="16"/>
                <w:szCs w:val="16"/>
              </w:rPr>
              <mc:AlternateContent>
                <mc:Choice Requires="wps">
                  <w:drawing>
                    <wp:anchor distT="0" distB="0" distL="114300" distR="114300" simplePos="0" relativeHeight="251685888" behindDoc="0" locked="0" layoutInCell="1" allowOverlap="1" wp14:anchorId="2D621ACD" wp14:editId="27AAE84A">
                      <wp:simplePos x="0" y="0"/>
                      <wp:positionH relativeFrom="column">
                        <wp:posOffset>144780</wp:posOffset>
                      </wp:positionH>
                      <wp:positionV relativeFrom="paragraph">
                        <wp:posOffset>3470910</wp:posOffset>
                      </wp:positionV>
                      <wp:extent cx="562610" cy="204470"/>
                      <wp:effectExtent l="0" t="0" r="27940" b="24130"/>
                      <wp:wrapNone/>
                      <wp:docPr id="292" name="大かっこ 292"/>
                      <wp:cNvGraphicFramePr/>
                      <a:graphic xmlns:a="http://schemas.openxmlformats.org/drawingml/2006/main">
                        <a:graphicData uri="http://schemas.microsoft.com/office/word/2010/wordprocessingShape">
                          <wps:wsp>
                            <wps:cNvSpPr/>
                            <wps:spPr>
                              <a:xfrm>
                                <a:off x="0" y="0"/>
                                <a:ext cx="562610" cy="204470"/>
                              </a:xfrm>
                              <a:prstGeom prst="bracketPair">
                                <a:avLst/>
                              </a:prstGeom>
                              <a:noFill/>
                              <a:ln w="9525" cap="flat" cmpd="sng" algn="ctr">
                                <a:solidFill>
                                  <a:sysClr val="windowText" lastClr="000000"/>
                                </a:solidFill>
                                <a:prstDash val="solid"/>
                              </a:ln>
                              <a:effectLst/>
                            </wps:spPr>
                            <wps:txbx>
                              <w:txbxContent>
                                <w:p w14:paraId="67869A7E" w14:textId="77777777"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則22条</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21ACD" id="大かっこ 292" o:spid="_x0000_s1043" type="#_x0000_t185" style="position:absolute;left:0;text-align:left;margin-left:11.4pt;margin-top:273.3pt;width:44.3pt;height:16.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" strokecolor="windowText">
                      <v:textbox inset="1mm,1mm,1mm,1mm">
                        <w:txbxContent>
                          <w:p w14:paraId="67869A7E" w14:textId="77777777"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則22条</w:t>
                            </w:r>
                          </w:p>
                        </w:txbxContent>
                      </v:textbox>
                    </v:shape>
                  </w:pict>
                </mc:Fallback>
              </mc:AlternateContent>
            </w:r>
            <w:r w:rsidRPr="00502678">
              <w:rPr>
                <w:rFonts w:asciiTheme="majorEastAsia" w:eastAsiaTheme="majorEastAsia" w:hAnsiTheme="majorEastAsia"/>
                <w:noProof/>
                <w:sz w:val="16"/>
                <w:szCs w:val="16"/>
              </w:rPr>
              <mc:AlternateContent>
                <mc:Choice Requires="wps">
                  <w:drawing>
                    <wp:anchor distT="0" distB="0" distL="114300" distR="114300" simplePos="0" relativeHeight="251686912" behindDoc="0" locked="0" layoutInCell="1" allowOverlap="1" wp14:anchorId="629E331A" wp14:editId="6A1B4C93">
                      <wp:simplePos x="0" y="0"/>
                      <wp:positionH relativeFrom="column">
                        <wp:posOffset>125095</wp:posOffset>
                      </wp:positionH>
                      <wp:positionV relativeFrom="paragraph">
                        <wp:posOffset>3773170</wp:posOffset>
                      </wp:positionV>
                      <wp:extent cx="590550" cy="67310"/>
                      <wp:effectExtent l="0" t="19050" r="76200" b="104140"/>
                      <wp:wrapNone/>
                      <wp:docPr id="300" name="直線矢印コネクタ 300"/>
                      <wp:cNvGraphicFramePr/>
                      <a:graphic xmlns:a="http://schemas.openxmlformats.org/drawingml/2006/main">
                        <a:graphicData uri="http://schemas.microsoft.com/office/word/2010/wordprocessingShape">
                          <wps:wsp>
                            <wps:cNvCnPr/>
                            <wps:spPr>
                              <a:xfrm flipH="1" flipV="1">
                                <a:off x="0" y="0"/>
                                <a:ext cx="590550" cy="67310"/>
                              </a:xfrm>
                              <a:prstGeom prst="straightConnector1">
                                <a:avLst/>
                              </a:prstGeom>
                              <a:noFill/>
                              <a:ln w="19050" cap="flat" cmpd="sng" algn="ctr">
                                <a:solidFill>
                                  <a:sysClr val="windowText" lastClr="000000"/>
                                </a:solidFill>
                                <a:prstDash val="solid"/>
                                <a:headEnd type="arrow"/>
                                <a:tailEnd type="none"/>
                              </a:ln>
                              <a:effectLst/>
                            </wps:spPr>
                            <wps:bodyPr/>
                          </wps:wsp>
                        </a:graphicData>
                      </a:graphic>
                      <wp14:sizeRelH relativeFrom="margin">
                        <wp14:pctWidth>0</wp14:pctWidth>
                      </wp14:sizeRelH>
                      <wp14:sizeRelV relativeFrom="margin">
                        <wp14:pctHeight>0</wp14:pctHeight>
                      </wp14:sizeRelV>
                    </wp:anchor>
                  </w:drawing>
                </mc:Choice>
                <mc:Fallback>
                  <w:pict>
                    <v:shape w14:anchorId="02A836B6" id="直線矢印コネクタ 300" o:spid="_x0000_s1026" type="#_x0000_t32" style="position:absolute;left:0;text-align:left;margin-left:9.85pt;margin-top:297.1pt;width:46.5pt;height:5.3pt;flip:x 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" strokecolor="windowText" strokeweight="1.5pt">
                      <v:stroke startarrow="open"/>
                    </v:shape>
                  </w:pict>
                </mc:Fallback>
              </mc:AlternateContent>
            </w:r>
            <w:r w:rsidRPr="00502678">
              <w:rPr>
                <w:rFonts w:asciiTheme="majorEastAsia" w:eastAsiaTheme="majorEastAsia" w:hAnsiTheme="majorEastAsia"/>
                <w:noProof/>
                <w:sz w:val="16"/>
                <w:szCs w:val="16"/>
              </w:rPr>
              <mc:AlternateContent>
                <mc:Choice Requires="wps">
                  <w:drawing>
                    <wp:anchor distT="0" distB="0" distL="114300" distR="114300" simplePos="0" relativeHeight="251724800" behindDoc="0" locked="0" layoutInCell="1" allowOverlap="1" wp14:anchorId="3455A554" wp14:editId="54B46001">
                      <wp:simplePos x="0" y="0"/>
                      <wp:positionH relativeFrom="column">
                        <wp:posOffset>-31115</wp:posOffset>
                      </wp:positionH>
                      <wp:positionV relativeFrom="paragraph">
                        <wp:posOffset>7162800</wp:posOffset>
                      </wp:positionV>
                      <wp:extent cx="570230" cy="207645"/>
                      <wp:effectExtent l="0" t="0" r="20320" b="20955"/>
                      <wp:wrapNone/>
                      <wp:docPr id="322" name="大かっこ 322"/>
                      <wp:cNvGraphicFramePr/>
                      <a:graphic xmlns:a="http://schemas.openxmlformats.org/drawingml/2006/main">
                        <a:graphicData uri="http://schemas.microsoft.com/office/word/2010/wordprocessingShape">
                          <wps:wsp>
                            <wps:cNvSpPr/>
                            <wps:spPr>
                              <a:xfrm>
                                <a:off x="0" y="0"/>
                                <a:ext cx="570230" cy="207645"/>
                              </a:xfrm>
                              <a:prstGeom prst="bracketPair">
                                <a:avLst/>
                              </a:prstGeom>
                              <a:noFill/>
                              <a:ln w="9525" cap="flat" cmpd="sng" algn="ctr">
                                <a:solidFill>
                                  <a:sysClr val="windowText" lastClr="000000"/>
                                </a:solidFill>
                                <a:prstDash val="solid"/>
                              </a:ln>
                              <a:effectLst/>
                            </wps:spPr>
                            <wps:txbx>
                              <w:txbxContent>
                                <w:p w14:paraId="3E042136" w14:textId="122851B6"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法</w:t>
                                  </w:r>
                                  <w:r>
                                    <w:rPr>
                                      <w:rFonts w:asciiTheme="majorEastAsia" w:eastAsiaTheme="majorEastAsia" w:hAnsiTheme="majorEastAsia"/>
                                      <w:sz w:val="12"/>
                                    </w:rPr>
                                    <w:t>21</w:t>
                                  </w:r>
                                  <w:r w:rsidRPr="00250918">
                                    <w:rPr>
                                      <w:rFonts w:asciiTheme="majorEastAsia" w:eastAsiaTheme="majorEastAsia" w:hAnsiTheme="majorEastAsia" w:hint="eastAsia"/>
                                      <w:sz w:val="12"/>
                                    </w:rPr>
                                    <w:t>条</w:t>
                                  </w:r>
                                  <w:r>
                                    <w:rPr>
                                      <w:rFonts w:asciiTheme="majorEastAsia" w:eastAsiaTheme="majorEastAsia" w:hAnsiTheme="majorEastAsia" w:hint="eastAsia"/>
                                      <w:sz w:val="12"/>
                                    </w:rPr>
                                    <w:t>２</w:t>
                                  </w:r>
                                  <w:r w:rsidRPr="00250918">
                                    <w:rPr>
                                      <w:rFonts w:asciiTheme="majorEastAsia" w:eastAsiaTheme="majorEastAsia" w:hAnsiTheme="majorEastAsia" w:hint="eastAsia"/>
                                      <w:sz w:val="12"/>
                                    </w:rPr>
                                    <w:t>項</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55A554" id="大かっこ 322" o:spid="_x0000_s1044" type="#_x0000_t185" style="position:absolute;left:0;text-align:left;margin-left:-2.45pt;margin-top:564pt;width:44.9pt;height:16.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" strokecolor="windowText">
                      <v:textbox inset="1mm,1mm,1mm,1mm">
                        <w:txbxContent>
                          <w:p w14:paraId="3E042136" w14:textId="122851B6"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法</w:t>
                            </w:r>
                            <w:r>
                              <w:rPr>
                                <w:rFonts w:asciiTheme="majorEastAsia" w:eastAsiaTheme="majorEastAsia" w:hAnsiTheme="majorEastAsia"/>
                                <w:sz w:val="12"/>
                              </w:rPr>
                              <w:t>21</w:t>
                            </w:r>
                            <w:r w:rsidRPr="00250918">
                              <w:rPr>
                                <w:rFonts w:asciiTheme="majorEastAsia" w:eastAsiaTheme="majorEastAsia" w:hAnsiTheme="majorEastAsia" w:hint="eastAsia"/>
                                <w:sz w:val="12"/>
                              </w:rPr>
                              <w:t>条</w:t>
                            </w:r>
                            <w:r>
                              <w:rPr>
                                <w:rFonts w:asciiTheme="majorEastAsia" w:eastAsiaTheme="majorEastAsia" w:hAnsiTheme="majorEastAsia" w:hint="eastAsia"/>
                                <w:sz w:val="12"/>
                              </w:rPr>
                              <w:t>２</w:t>
                            </w:r>
                            <w:r w:rsidRPr="00250918">
                              <w:rPr>
                                <w:rFonts w:asciiTheme="majorEastAsia" w:eastAsiaTheme="majorEastAsia" w:hAnsiTheme="majorEastAsia" w:hint="eastAsia"/>
                                <w:sz w:val="12"/>
                              </w:rPr>
                              <w:t>項</w:t>
                            </w:r>
                          </w:p>
                        </w:txbxContent>
                      </v:textbox>
                    </v:shape>
                  </w:pict>
                </mc:Fallback>
              </mc:AlternateContent>
            </w:r>
            <w:r w:rsidRPr="00502678">
              <w:rPr>
                <w:rFonts w:asciiTheme="majorEastAsia" w:eastAsiaTheme="majorEastAsia" w:hAnsiTheme="majorEastAsia"/>
                <w:noProof/>
                <w:sz w:val="16"/>
                <w:szCs w:val="16"/>
              </w:rPr>
              <mc:AlternateContent>
                <mc:Choice Requires="wps">
                  <w:drawing>
                    <wp:anchor distT="0" distB="0" distL="114300" distR="114300" simplePos="0" relativeHeight="251674624" behindDoc="0" locked="0" layoutInCell="1" allowOverlap="1" wp14:anchorId="26D3F40F" wp14:editId="2C46BA4B">
                      <wp:simplePos x="0" y="0"/>
                      <wp:positionH relativeFrom="column">
                        <wp:posOffset>38735</wp:posOffset>
                      </wp:positionH>
                      <wp:positionV relativeFrom="paragraph">
                        <wp:posOffset>435610</wp:posOffset>
                      </wp:positionV>
                      <wp:extent cx="548640" cy="0"/>
                      <wp:effectExtent l="38100" t="76200" r="22860" b="114300"/>
                      <wp:wrapNone/>
                      <wp:docPr id="26" name="直線矢印コネクタ 26"/>
                      <wp:cNvGraphicFramePr/>
                      <a:graphic xmlns:a="http://schemas.openxmlformats.org/drawingml/2006/main">
                        <a:graphicData uri="http://schemas.microsoft.com/office/word/2010/wordprocessingShape">
                          <wps:wsp>
                            <wps:cNvCnPr/>
                            <wps:spPr>
                              <a:xfrm>
                                <a:off x="0" y="0"/>
                                <a:ext cx="548640" cy="0"/>
                              </a:xfrm>
                              <a:prstGeom prst="straightConnector1">
                                <a:avLst/>
                              </a:prstGeom>
                              <a:ln w="19050">
                                <a:solidFill>
                                  <a:schemeClr val="tx1"/>
                                </a:solidFill>
                                <a:prstDash val="sysDash"/>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3A9DFF51" id="直線矢印コネクタ 26" o:spid="_x0000_s1026" type="#_x0000_t32" style="position:absolute;left:0;text-align:left;margin-left:3.05pt;margin-top:34.3pt;width:43.2pt;height:0;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" strokecolor="black [3213]" strokeweight="1.5pt">
                      <v:stroke dashstyle="3 1" startarrow="open" endarrow="open"/>
                    </v:shape>
                  </w:pict>
                </mc:Fallback>
              </mc:AlternateContent>
            </w:r>
            <w:r w:rsidRPr="00502678">
              <w:rPr>
                <w:rFonts w:asciiTheme="majorEastAsia" w:eastAsiaTheme="majorEastAsia" w:hAnsiTheme="majorEastAsia"/>
                <w:noProof/>
                <w:sz w:val="16"/>
                <w:szCs w:val="16"/>
              </w:rPr>
              <mc:AlternateContent>
                <mc:Choice Requires="wps">
                  <w:drawing>
                    <wp:anchor distT="0" distB="0" distL="114300" distR="114300" simplePos="0" relativeHeight="251681792" behindDoc="0" locked="0" layoutInCell="1" allowOverlap="1" wp14:anchorId="306596BB" wp14:editId="44544259">
                      <wp:simplePos x="0" y="0"/>
                      <wp:positionH relativeFrom="column">
                        <wp:posOffset>-18185</wp:posOffset>
                      </wp:positionH>
                      <wp:positionV relativeFrom="paragraph">
                        <wp:posOffset>874256</wp:posOffset>
                      </wp:positionV>
                      <wp:extent cx="645160" cy="301451"/>
                      <wp:effectExtent l="0" t="0" r="21590" b="22860"/>
                      <wp:wrapNone/>
                      <wp:docPr id="52" name="大かっこ 52"/>
                      <wp:cNvGraphicFramePr/>
                      <a:graphic xmlns:a="http://schemas.openxmlformats.org/drawingml/2006/main">
                        <a:graphicData uri="http://schemas.microsoft.com/office/word/2010/wordprocessingShape">
                          <wps:wsp>
                            <wps:cNvSpPr/>
                            <wps:spPr>
                              <a:xfrm>
                                <a:off x="0" y="0"/>
                                <a:ext cx="645160" cy="301451"/>
                              </a:xfrm>
                              <a:prstGeom prst="bracketPair">
                                <a:avLst/>
                              </a:prstGeom>
                              <a:noFill/>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14:paraId="6868C3B4" w14:textId="2FD37C06"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法</w:t>
                                  </w:r>
                                  <w:r>
                                    <w:rPr>
                                      <w:rFonts w:asciiTheme="majorEastAsia" w:eastAsiaTheme="majorEastAsia" w:hAnsiTheme="majorEastAsia"/>
                                      <w:sz w:val="12"/>
                                    </w:rPr>
                                    <w:t>16</w:t>
                                  </w:r>
                                  <w:r w:rsidRPr="00250918">
                                    <w:rPr>
                                      <w:rFonts w:asciiTheme="majorEastAsia" w:eastAsiaTheme="majorEastAsia" w:hAnsiTheme="majorEastAsia" w:hint="eastAsia"/>
                                      <w:sz w:val="12"/>
                                    </w:rPr>
                                    <w:t>条１項</w:t>
                                  </w:r>
                                </w:p>
                                <w:p w14:paraId="1628B240" w14:textId="77777777"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則20条</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6596BB" id="大かっこ 52" o:spid="_x0000_s1045" type="#_x0000_t185" style="position:absolute;left:0;text-align:left;margin-left:-1.45pt;margin-top:68.85pt;width:50.8pt;height:23.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" strokecolor="black [3213]">
                      <v:textbox inset="1mm,1mm,1mm,1mm">
                        <w:txbxContent>
                          <w:p w14:paraId="6868C3B4" w14:textId="2FD37C06"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法</w:t>
                            </w:r>
                            <w:r>
                              <w:rPr>
                                <w:rFonts w:asciiTheme="majorEastAsia" w:eastAsiaTheme="majorEastAsia" w:hAnsiTheme="majorEastAsia"/>
                                <w:sz w:val="12"/>
                              </w:rPr>
                              <w:t>16</w:t>
                            </w:r>
                            <w:r w:rsidRPr="00250918">
                              <w:rPr>
                                <w:rFonts w:asciiTheme="majorEastAsia" w:eastAsiaTheme="majorEastAsia" w:hAnsiTheme="majorEastAsia" w:hint="eastAsia"/>
                                <w:sz w:val="12"/>
                              </w:rPr>
                              <w:t>条１項</w:t>
                            </w:r>
                          </w:p>
                          <w:p w14:paraId="1628B240" w14:textId="77777777"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則20条</w:t>
                            </w:r>
                          </w:p>
                        </w:txbxContent>
                      </v:textbox>
                    </v:shape>
                  </w:pict>
                </mc:Fallback>
              </mc:AlternateContent>
            </w:r>
            <w:r w:rsidRPr="00502678">
              <w:rPr>
                <w:rFonts w:asciiTheme="majorEastAsia" w:eastAsiaTheme="majorEastAsia" w:hAnsiTheme="majorEastAsia"/>
                <w:noProof/>
                <w:sz w:val="16"/>
                <w:szCs w:val="16"/>
              </w:rPr>
              <mc:AlternateContent>
                <mc:Choice Requires="wps">
                  <w:drawing>
                    <wp:anchor distT="0" distB="0" distL="114300" distR="114300" simplePos="0" relativeHeight="251682816" behindDoc="0" locked="0" layoutInCell="1" allowOverlap="1" wp14:anchorId="6F8235EF" wp14:editId="715BF759">
                      <wp:simplePos x="0" y="0"/>
                      <wp:positionH relativeFrom="column">
                        <wp:posOffset>-33020</wp:posOffset>
                      </wp:positionH>
                      <wp:positionV relativeFrom="paragraph">
                        <wp:posOffset>1835645</wp:posOffset>
                      </wp:positionV>
                      <wp:extent cx="573760" cy="228600"/>
                      <wp:effectExtent l="0" t="0" r="17145" b="19050"/>
                      <wp:wrapNone/>
                      <wp:docPr id="53" name="大かっこ 53"/>
                      <wp:cNvGraphicFramePr/>
                      <a:graphic xmlns:a="http://schemas.openxmlformats.org/drawingml/2006/main">
                        <a:graphicData uri="http://schemas.microsoft.com/office/word/2010/wordprocessingShape">
                          <wps:wsp>
                            <wps:cNvSpPr/>
                            <wps:spPr>
                              <a:xfrm>
                                <a:off x="0" y="0"/>
                                <a:ext cx="573760" cy="228600"/>
                              </a:xfrm>
                              <a:prstGeom prst="bracketPair">
                                <a:avLst/>
                              </a:prstGeom>
                              <a:noFill/>
                              <a:ln w="9525" cap="flat" cmpd="sng" algn="ctr">
                                <a:solidFill>
                                  <a:sysClr val="windowText" lastClr="000000"/>
                                </a:solidFill>
                                <a:prstDash val="solid"/>
                              </a:ln>
                              <a:effectLst/>
                            </wps:spPr>
                            <wps:txbx>
                              <w:txbxContent>
                                <w:p w14:paraId="01E30681" w14:textId="77777777"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則21条</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8235EF" id="大かっこ 53" o:spid="_x0000_s1046" type="#_x0000_t185" style="position:absolute;left:0;text-align:left;margin-left:-2.6pt;margin-top:144.55pt;width:45.2pt;height: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" strokecolor="windowText">
                      <v:textbox inset="1mm,1mm,1mm,1mm">
                        <w:txbxContent>
                          <w:p w14:paraId="01E30681" w14:textId="77777777"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則21条</w:t>
                            </w:r>
                          </w:p>
                        </w:txbxContent>
                      </v:textbox>
                    </v:shape>
                  </w:pict>
                </mc:Fallback>
              </mc:AlternateContent>
            </w:r>
            <w:r w:rsidRPr="00502678">
              <w:rPr>
                <w:rFonts w:asciiTheme="majorEastAsia" w:eastAsiaTheme="majorEastAsia" w:hAnsiTheme="majorEastAsia"/>
                <w:noProof/>
                <w:sz w:val="16"/>
                <w:szCs w:val="16"/>
              </w:rPr>
              <mc:AlternateContent>
                <mc:Choice Requires="wps">
                  <w:drawing>
                    <wp:anchor distT="0" distB="0" distL="114300" distR="114300" simplePos="0" relativeHeight="251683840" behindDoc="0" locked="0" layoutInCell="1" allowOverlap="1" wp14:anchorId="702D1654" wp14:editId="0CBE7E3E">
                      <wp:simplePos x="0" y="0"/>
                      <wp:positionH relativeFrom="column">
                        <wp:posOffset>-31115</wp:posOffset>
                      </wp:positionH>
                      <wp:positionV relativeFrom="paragraph">
                        <wp:posOffset>2315210</wp:posOffset>
                      </wp:positionV>
                      <wp:extent cx="570230" cy="207645"/>
                      <wp:effectExtent l="0" t="0" r="20320" b="20955"/>
                      <wp:wrapNone/>
                      <wp:docPr id="54" name="大かっこ 54"/>
                      <wp:cNvGraphicFramePr/>
                      <a:graphic xmlns:a="http://schemas.openxmlformats.org/drawingml/2006/main">
                        <a:graphicData uri="http://schemas.microsoft.com/office/word/2010/wordprocessingShape">
                          <wps:wsp>
                            <wps:cNvSpPr/>
                            <wps:spPr>
                              <a:xfrm>
                                <a:off x="0" y="0"/>
                                <a:ext cx="570230" cy="207645"/>
                              </a:xfrm>
                              <a:prstGeom prst="bracketPair">
                                <a:avLst/>
                              </a:prstGeom>
                              <a:noFill/>
                              <a:ln w="9525" cap="flat" cmpd="sng" algn="ctr">
                                <a:solidFill>
                                  <a:sysClr val="windowText" lastClr="000000"/>
                                </a:solidFill>
                                <a:prstDash val="solid"/>
                              </a:ln>
                              <a:effectLst/>
                            </wps:spPr>
                            <wps:txbx>
                              <w:txbxContent>
                                <w:p w14:paraId="461F0A5A" w14:textId="5F49C1E7"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法</w:t>
                                  </w:r>
                                  <w:r>
                                    <w:rPr>
                                      <w:rFonts w:asciiTheme="majorEastAsia" w:eastAsiaTheme="majorEastAsia" w:hAnsiTheme="majorEastAsia"/>
                                      <w:sz w:val="12"/>
                                    </w:rPr>
                                    <w:t>16</w:t>
                                  </w:r>
                                  <w:r w:rsidRPr="00250918">
                                    <w:rPr>
                                      <w:rFonts w:asciiTheme="majorEastAsia" w:eastAsiaTheme="majorEastAsia" w:hAnsiTheme="majorEastAsia" w:hint="eastAsia"/>
                                      <w:sz w:val="12"/>
                                    </w:rPr>
                                    <w:t>条２項</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2D1654" id="大かっこ 54" o:spid="_x0000_s1047" type="#_x0000_t185" style="position:absolute;left:0;text-align:left;margin-left:-2.45pt;margin-top:182.3pt;width:44.9pt;height:16.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" strokecolor="windowText">
                      <v:textbox inset="1mm,1mm,1mm,1mm">
                        <w:txbxContent>
                          <w:p w14:paraId="461F0A5A" w14:textId="5F49C1E7"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法</w:t>
                            </w:r>
                            <w:r>
                              <w:rPr>
                                <w:rFonts w:asciiTheme="majorEastAsia" w:eastAsiaTheme="majorEastAsia" w:hAnsiTheme="majorEastAsia"/>
                                <w:sz w:val="12"/>
                              </w:rPr>
                              <w:t>16</w:t>
                            </w:r>
                            <w:r w:rsidRPr="00250918">
                              <w:rPr>
                                <w:rFonts w:asciiTheme="majorEastAsia" w:eastAsiaTheme="majorEastAsia" w:hAnsiTheme="majorEastAsia" w:hint="eastAsia"/>
                                <w:sz w:val="12"/>
                              </w:rPr>
                              <w:t>条２項</w:t>
                            </w:r>
                          </w:p>
                        </w:txbxContent>
                      </v:textbox>
                    </v:shape>
                  </w:pict>
                </mc:Fallback>
              </mc:AlternateContent>
            </w:r>
          </w:p>
        </w:tc>
        <w:tc>
          <w:tcPr>
            <w:tcW w:w="1134" w:type="dxa"/>
            <w:tcBorders>
              <w:top w:val="nil"/>
              <w:left w:val="nil"/>
              <w:bottom w:val="nil"/>
              <w:right w:val="nil"/>
            </w:tcBorders>
            <w:shd w:val="clear" w:color="auto" w:fill="FFFF8F"/>
          </w:tcPr>
          <w:p w14:paraId="7F75E17A" w14:textId="4C56C6CE" w:rsidR="00382C49" w:rsidRPr="00502678" w:rsidRDefault="005F44C7" w:rsidP="00382C49">
            <w:pPr>
              <w:rPr>
                <w:rFonts w:asciiTheme="majorEastAsia" w:eastAsiaTheme="majorEastAsia" w:hAnsiTheme="majorEastAsia"/>
                <w:sz w:val="16"/>
                <w:szCs w:val="16"/>
              </w:rPr>
            </w:pPr>
            <w:r w:rsidRPr="00502678">
              <w:rPr>
                <w:rFonts w:asciiTheme="majorEastAsia" w:eastAsiaTheme="majorEastAsia" w:hAnsiTheme="majorEastAsia"/>
                <w:noProof/>
                <w:sz w:val="16"/>
                <w:szCs w:val="16"/>
              </w:rPr>
              <mc:AlternateContent>
                <mc:Choice Requires="wps">
                  <w:drawing>
                    <wp:anchor distT="0" distB="0" distL="114300" distR="114300" simplePos="0" relativeHeight="251706368" behindDoc="0" locked="0" layoutInCell="1" allowOverlap="1" wp14:anchorId="2E3D095E" wp14:editId="743541CE">
                      <wp:simplePos x="0" y="0"/>
                      <wp:positionH relativeFrom="column">
                        <wp:posOffset>-63500</wp:posOffset>
                      </wp:positionH>
                      <wp:positionV relativeFrom="paragraph">
                        <wp:posOffset>5021580</wp:posOffset>
                      </wp:positionV>
                      <wp:extent cx="1314450" cy="230505"/>
                      <wp:effectExtent l="0" t="0" r="19050" b="17145"/>
                      <wp:wrapNone/>
                      <wp:docPr id="59" name="正方形/長方形 59"/>
                      <wp:cNvGraphicFramePr/>
                      <a:graphic xmlns:a="http://schemas.openxmlformats.org/drawingml/2006/main">
                        <a:graphicData uri="http://schemas.microsoft.com/office/word/2010/wordprocessingShape">
                          <wps:wsp>
                            <wps:cNvSpPr/>
                            <wps:spPr>
                              <a:xfrm>
                                <a:off x="0" y="0"/>
                                <a:ext cx="1314450" cy="230505"/>
                              </a:xfrm>
                              <a:prstGeom prst="rect">
                                <a:avLst/>
                              </a:prstGeom>
                              <a:solidFill>
                                <a:schemeClr val="accent5">
                                  <a:lumMod val="20000"/>
                                  <a:lumOff val="80000"/>
                                </a:schemeClr>
                              </a:solidFill>
                              <a:ln w="12700" cap="flat" cmpd="sng" algn="ctr">
                                <a:solidFill>
                                  <a:sysClr val="windowText" lastClr="000000"/>
                                </a:solidFill>
                                <a:prstDash val="solid"/>
                              </a:ln>
                              <a:effectLst/>
                            </wps:spPr>
                            <wps:txbx>
                              <w:txbxContent>
                                <w:p w14:paraId="65F0A8E5" w14:textId="77777777" w:rsidR="005130B8" w:rsidRPr="000156A5" w:rsidRDefault="005130B8" w:rsidP="00382C49">
                                  <w:pPr>
                                    <w:snapToGrid w:val="0"/>
                                    <w:jc w:val="center"/>
                                    <w:rPr>
                                      <w:rFonts w:asciiTheme="majorEastAsia" w:eastAsiaTheme="majorEastAsia" w:hAnsiTheme="majorEastAsia"/>
                                      <w:color w:val="000000" w:themeColor="text1"/>
                                      <w:sz w:val="16"/>
                                      <w:szCs w:val="16"/>
                                    </w:rPr>
                                  </w:pPr>
                                  <w:r w:rsidRPr="000156A5">
                                    <w:rPr>
                                      <w:rFonts w:asciiTheme="majorEastAsia" w:eastAsiaTheme="majorEastAsia" w:hAnsiTheme="majorEastAsia" w:hint="eastAsia"/>
                                      <w:color w:val="000000" w:themeColor="text1"/>
                                      <w:sz w:val="16"/>
                                      <w:szCs w:val="16"/>
                                    </w:rPr>
                                    <w:t>⑯事業廃止届の到達・確認</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3D095E" id="正方形/長方形 59" o:spid="_x0000_s1048" style="position:absolute;left:0;text-align:left;margin-left:-5pt;margin-top:395.4pt;width:103.5pt;height:18.1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" fillcolor="#daeef3 [664]" strokecolor="windowText" strokeweight="1pt">
                      <v:textbox inset="1mm,1mm,1mm,1mm">
                        <w:txbxContent>
                          <w:p w14:paraId="65F0A8E5" w14:textId="77777777" w:rsidR="005130B8" w:rsidRPr="000156A5" w:rsidRDefault="005130B8" w:rsidP="00382C49">
                            <w:pPr>
                              <w:snapToGrid w:val="0"/>
                              <w:jc w:val="center"/>
                              <w:rPr>
                                <w:rFonts w:asciiTheme="majorEastAsia" w:eastAsiaTheme="majorEastAsia" w:hAnsiTheme="majorEastAsia"/>
                                <w:color w:val="000000" w:themeColor="text1"/>
                                <w:sz w:val="16"/>
                                <w:szCs w:val="16"/>
                              </w:rPr>
                            </w:pPr>
                            <w:r w:rsidRPr="000156A5">
                              <w:rPr>
                                <w:rFonts w:asciiTheme="majorEastAsia" w:eastAsiaTheme="majorEastAsia" w:hAnsiTheme="majorEastAsia" w:hint="eastAsia"/>
                                <w:color w:val="000000" w:themeColor="text1"/>
                                <w:sz w:val="16"/>
                                <w:szCs w:val="16"/>
                              </w:rPr>
                              <w:t>⑯事業廃止届の到達・確認</w:t>
                            </w:r>
                          </w:p>
                        </w:txbxContent>
                      </v:textbox>
                    </v:rect>
                  </w:pict>
                </mc:Fallback>
              </mc:AlternateContent>
            </w:r>
            <w:r w:rsidR="00F41AD3" w:rsidRPr="00502678">
              <w:rPr>
                <w:rFonts w:asciiTheme="majorEastAsia" w:eastAsiaTheme="majorEastAsia" w:hAnsiTheme="majorEastAsia"/>
                <w:noProof/>
                <w:sz w:val="16"/>
                <w:szCs w:val="16"/>
              </w:rPr>
              <mc:AlternateContent>
                <mc:Choice Requires="wps">
                  <w:drawing>
                    <wp:anchor distT="0" distB="0" distL="114300" distR="114300" simplePos="0" relativeHeight="251670528" behindDoc="0" locked="0" layoutInCell="1" allowOverlap="1" wp14:anchorId="3666FF92" wp14:editId="18A80695">
                      <wp:simplePos x="0" y="0"/>
                      <wp:positionH relativeFrom="column">
                        <wp:posOffset>3175</wp:posOffset>
                      </wp:positionH>
                      <wp:positionV relativeFrom="paragraph">
                        <wp:posOffset>1845309</wp:posOffset>
                      </wp:positionV>
                      <wp:extent cx="1295400" cy="257175"/>
                      <wp:effectExtent l="0" t="0" r="19050" b="28575"/>
                      <wp:wrapNone/>
                      <wp:docPr id="30" name="正方形/長方形 30"/>
                      <wp:cNvGraphicFramePr/>
                      <a:graphic xmlns:a="http://schemas.openxmlformats.org/drawingml/2006/main">
                        <a:graphicData uri="http://schemas.microsoft.com/office/word/2010/wordprocessingShape">
                          <wps:wsp>
                            <wps:cNvSpPr/>
                            <wps:spPr>
                              <a:xfrm>
                                <a:off x="0" y="0"/>
                                <a:ext cx="1295400" cy="257175"/>
                              </a:xfrm>
                              <a:prstGeom prst="rect">
                                <a:avLst/>
                              </a:prstGeom>
                              <a:solidFill>
                                <a:schemeClr val="accent5">
                                  <a:lumMod val="20000"/>
                                  <a:lumOff val="80000"/>
                                </a:schemeClr>
                              </a:solidFill>
                              <a:ln w="12700" cap="flat" cmpd="sng" algn="ctr">
                                <a:solidFill>
                                  <a:sysClr val="windowText" lastClr="000000"/>
                                </a:solidFill>
                                <a:prstDash val="solid"/>
                              </a:ln>
                              <a:effectLst/>
                            </wps:spPr>
                            <wps:txbx>
                              <w:txbxContent>
                                <w:p w14:paraId="299F67F6" w14:textId="77777777" w:rsidR="005130B8" w:rsidRPr="00EB33AB" w:rsidRDefault="005130B8" w:rsidP="00382C49">
                                  <w:pPr>
                                    <w:snapToGrid w:val="0"/>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⑤申請内容の審査</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66FF92" id="正方形/長方形 30" o:spid="_x0000_s1049" style="position:absolute;left:0;text-align:left;margin-left:.25pt;margin-top:145.3pt;width:102pt;height:20.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" fillcolor="#daeef3 [664]" strokecolor="windowText" strokeweight="1pt">
                      <v:textbox inset="1mm,1mm,1mm,1mm">
                        <w:txbxContent>
                          <w:p w14:paraId="299F67F6" w14:textId="77777777" w:rsidR="005130B8" w:rsidRPr="00EB33AB" w:rsidRDefault="005130B8" w:rsidP="00382C49">
                            <w:pPr>
                              <w:snapToGrid w:val="0"/>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⑤申請内容の審査</w:t>
                            </w:r>
                          </w:p>
                        </w:txbxContent>
                      </v:textbox>
                    </v:rect>
                  </w:pict>
                </mc:Fallback>
              </mc:AlternateContent>
            </w:r>
            <w:r w:rsidR="001F41A9" w:rsidRPr="00502678">
              <w:rPr>
                <w:rFonts w:asciiTheme="majorEastAsia" w:eastAsiaTheme="majorEastAsia" w:hAnsiTheme="majorEastAsia"/>
                <w:noProof/>
                <w:sz w:val="16"/>
                <w:szCs w:val="16"/>
              </w:rPr>
              <mc:AlternateContent>
                <mc:Choice Requires="wps">
                  <w:drawing>
                    <wp:anchor distT="0" distB="0" distL="114300" distR="114300" simplePos="0" relativeHeight="251669504" behindDoc="0" locked="0" layoutInCell="1" allowOverlap="1" wp14:anchorId="1FD9FA4D" wp14:editId="24DB5C81">
                      <wp:simplePos x="0" y="0"/>
                      <wp:positionH relativeFrom="column">
                        <wp:posOffset>20320</wp:posOffset>
                      </wp:positionH>
                      <wp:positionV relativeFrom="paragraph">
                        <wp:posOffset>997585</wp:posOffset>
                      </wp:positionV>
                      <wp:extent cx="1295400" cy="581025"/>
                      <wp:effectExtent l="0" t="0" r="19050" b="28575"/>
                      <wp:wrapNone/>
                      <wp:docPr id="33" name="正方形/長方形 33"/>
                      <wp:cNvGraphicFramePr/>
                      <a:graphic xmlns:a="http://schemas.openxmlformats.org/drawingml/2006/main">
                        <a:graphicData uri="http://schemas.microsoft.com/office/word/2010/wordprocessingShape">
                          <wps:wsp>
                            <wps:cNvSpPr/>
                            <wps:spPr>
                              <a:xfrm>
                                <a:off x="0" y="0"/>
                                <a:ext cx="1295400" cy="581025"/>
                              </a:xfrm>
                              <a:prstGeom prst="rect">
                                <a:avLst/>
                              </a:prstGeom>
                              <a:solidFill>
                                <a:schemeClr val="accent5">
                                  <a:lumMod val="20000"/>
                                  <a:lumOff val="80000"/>
                                </a:schemeClr>
                              </a:solidFill>
                              <a:ln w="12700" cap="flat" cmpd="sng" algn="ctr">
                                <a:solidFill>
                                  <a:sysClr val="windowText" lastClr="000000"/>
                                </a:solidFill>
                                <a:prstDash val="solid"/>
                              </a:ln>
                              <a:effectLst/>
                            </wps:spPr>
                            <wps:txbx>
                              <w:txbxContent>
                                <w:p w14:paraId="13C619D3" w14:textId="5CCF26C8" w:rsidR="005130B8" w:rsidRDefault="005130B8" w:rsidP="00382C49">
                                  <w:pPr>
                                    <w:snapToGrid w:val="0"/>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④申請書受理</w:t>
                                  </w:r>
                                </w:p>
                                <w:p w14:paraId="120FBF5E" w14:textId="08FA3945" w:rsidR="005130B8" w:rsidRPr="00D50B95" w:rsidRDefault="005130B8" w:rsidP="00382C49">
                                  <w:pPr>
                                    <w:snapToGrid w:val="0"/>
                                    <w:jc w:val="center"/>
                                    <w:rPr>
                                      <w:rFonts w:asciiTheme="majorEastAsia" w:eastAsiaTheme="majorEastAsia" w:hAnsiTheme="majorEastAsia"/>
                                      <w:sz w:val="14"/>
                                      <w:szCs w:val="18"/>
                                    </w:rPr>
                                  </w:pPr>
                                  <w:r>
                                    <w:rPr>
                                      <w:rFonts w:asciiTheme="majorEastAsia" w:eastAsiaTheme="majorEastAsia" w:hAnsiTheme="majorEastAsia" w:hint="eastAsia"/>
                                      <w:sz w:val="14"/>
                                      <w:szCs w:val="18"/>
                                    </w:rPr>
                                    <w:t>※</w:t>
                                  </w:r>
                                  <w:r>
                                    <w:rPr>
                                      <w:rFonts w:asciiTheme="majorEastAsia" w:eastAsiaTheme="majorEastAsia" w:hAnsiTheme="majorEastAsia"/>
                                      <w:sz w:val="14"/>
                                      <w:szCs w:val="18"/>
                                    </w:rPr>
                                    <w:t>市</w:t>
                                  </w:r>
                                  <w:r>
                                    <w:rPr>
                                      <w:rFonts w:asciiTheme="majorEastAsia" w:eastAsiaTheme="majorEastAsia" w:hAnsiTheme="majorEastAsia" w:hint="eastAsia"/>
                                      <w:sz w:val="14"/>
                                      <w:szCs w:val="18"/>
                                    </w:rPr>
                                    <w:t>等</w:t>
                                  </w:r>
                                  <w:r>
                                    <w:rPr>
                                      <w:rFonts w:asciiTheme="majorEastAsia" w:eastAsiaTheme="majorEastAsia" w:hAnsiTheme="majorEastAsia"/>
                                      <w:sz w:val="14"/>
                                      <w:szCs w:val="18"/>
                                    </w:rPr>
                                    <w:t>を経由して提出することも可能。</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D9FA4D" id="正方形/長方形 33" o:spid="_x0000_s1050" style="position:absolute;left:0;text-align:left;margin-left:1.6pt;margin-top:78.55pt;width:102pt;height:4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" fillcolor="#daeef3 [664]" strokecolor="windowText" strokeweight="1pt">
                      <v:textbox inset="1mm,1mm,1mm,1mm">
                        <w:txbxContent>
                          <w:p w14:paraId="13C619D3" w14:textId="5CCF26C8" w:rsidR="005130B8" w:rsidRDefault="005130B8" w:rsidP="00382C49">
                            <w:pPr>
                              <w:snapToGrid w:val="0"/>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④申請書受理</w:t>
                            </w:r>
                          </w:p>
                          <w:p w14:paraId="120FBF5E" w14:textId="08FA3945" w:rsidR="005130B8" w:rsidRPr="00D50B95" w:rsidRDefault="005130B8" w:rsidP="00382C49">
                            <w:pPr>
                              <w:snapToGrid w:val="0"/>
                              <w:jc w:val="center"/>
                              <w:rPr>
                                <w:rFonts w:asciiTheme="majorEastAsia" w:eastAsiaTheme="majorEastAsia" w:hAnsiTheme="majorEastAsia"/>
                                <w:sz w:val="14"/>
                                <w:szCs w:val="18"/>
                              </w:rPr>
                            </w:pPr>
                            <w:r>
                              <w:rPr>
                                <w:rFonts w:asciiTheme="majorEastAsia" w:eastAsiaTheme="majorEastAsia" w:hAnsiTheme="majorEastAsia" w:hint="eastAsia"/>
                                <w:sz w:val="14"/>
                                <w:szCs w:val="18"/>
                              </w:rPr>
                              <w:t>※</w:t>
                            </w:r>
                            <w:r>
                              <w:rPr>
                                <w:rFonts w:asciiTheme="majorEastAsia" w:eastAsiaTheme="majorEastAsia" w:hAnsiTheme="majorEastAsia"/>
                                <w:sz w:val="14"/>
                                <w:szCs w:val="18"/>
                              </w:rPr>
                              <w:t>市</w:t>
                            </w:r>
                            <w:r>
                              <w:rPr>
                                <w:rFonts w:asciiTheme="majorEastAsia" w:eastAsiaTheme="majorEastAsia" w:hAnsiTheme="majorEastAsia" w:hint="eastAsia"/>
                                <w:sz w:val="14"/>
                                <w:szCs w:val="18"/>
                              </w:rPr>
                              <w:t>等</w:t>
                            </w:r>
                            <w:r>
                              <w:rPr>
                                <w:rFonts w:asciiTheme="majorEastAsia" w:eastAsiaTheme="majorEastAsia" w:hAnsiTheme="majorEastAsia"/>
                                <w:sz w:val="14"/>
                                <w:szCs w:val="18"/>
                              </w:rPr>
                              <w:t>を経由して提出することも可能。</w:t>
                            </w:r>
                          </w:p>
                        </w:txbxContent>
                      </v:textbox>
                    </v:rect>
                  </w:pict>
                </mc:Fallback>
              </mc:AlternateContent>
            </w:r>
            <w:r w:rsidR="001F41A9" w:rsidRPr="00502678">
              <w:rPr>
                <w:rFonts w:asciiTheme="majorEastAsia" w:eastAsiaTheme="majorEastAsia" w:hAnsiTheme="majorEastAsia"/>
                <w:noProof/>
                <w:sz w:val="16"/>
                <w:szCs w:val="16"/>
              </w:rPr>
              <mc:AlternateContent>
                <mc:Choice Requires="wps">
                  <w:drawing>
                    <wp:anchor distT="0" distB="0" distL="114300" distR="114300" simplePos="0" relativeHeight="251668480" behindDoc="0" locked="0" layoutInCell="1" allowOverlap="1" wp14:anchorId="4861F135" wp14:editId="4C644E07">
                      <wp:simplePos x="0" y="0"/>
                      <wp:positionH relativeFrom="column">
                        <wp:posOffset>-31725</wp:posOffset>
                      </wp:positionH>
                      <wp:positionV relativeFrom="paragraph">
                        <wp:posOffset>310718</wp:posOffset>
                      </wp:positionV>
                      <wp:extent cx="1295400" cy="585216"/>
                      <wp:effectExtent l="0" t="0" r="19050" b="24765"/>
                      <wp:wrapNone/>
                      <wp:docPr id="21" name="正方形/長方形 21"/>
                      <wp:cNvGraphicFramePr/>
                      <a:graphic xmlns:a="http://schemas.openxmlformats.org/drawingml/2006/main">
                        <a:graphicData uri="http://schemas.microsoft.com/office/word/2010/wordprocessingShape">
                          <wps:wsp>
                            <wps:cNvSpPr/>
                            <wps:spPr>
                              <a:xfrm>
                                <a:off x="0" y="0"/>
                                <a:ext cx="1295400" cy="585216"/>
                              </a:xfrm>
                              <a:prstGeom prst="rect">
                                <a:avLst/>
                              </a:prstGeom>
                              <a:solidFill>
                                <a:schemeClr val="bg1"/>
                              </a:solidFill>
                              <a:ln w="12700" cap="flat" cmpd="sng" algn="ctr">
                                <a:solidFill>
                                  <a:sysClr val="windowText" lastClr="000000"/>
                                </a:solidFill>
                                <a:prstDash val="solid"/>
                              </a:ln>
                              <a:effectLst/>
                            </wps:spPr>
                            <wps:txbx>
                              <w:txbxContent>
                                <w:p w14:paraId="7EEB2F1E" w14:textId="77777777" w:rsidR="005130B8" w:rsidRPr="00411317" w:rsidRDefault="005130B8" w:rsidP="00382C49">
                                  <w:pPr>
                                    <w:snapToGrid w:val="0"/>
                                    <w:jc w:val="center"/>
                                    <w:rPr>
                                      <w:rFonts w:asciiTheme="majorEastAsia" w:eastAsiaTheme="majorEastAsia" w:hAnsiTheme="majorEastAsia"/>
                                      <w:sz w:val="16"/>
                                      <w:szCs w:val="16"/>
                                    </w:rPr>
                                  </w:pPr>
                                  <w:r w:rsidRPr="00411317">
                                    <w:rPr>
                                      <w:rFonts w:asciiTheme="majorEastAsia" w:eastAsiaTheme="majorEastAsia" w:hAnsiTheme="majorEastAsia" w:hint="eastAsia"/>
                                      <w:sz w:val="16"/>
                                      <w:szCs w:val="16"/>
                                    </w:rPr>
                                    <w:t>説明・助言</w:t>
                                  </w:r>
                                </w:p>
                                <w:p w14:paraId="1F7B8ECE" w14:textId="77777777" w:rsidR="005130B8" w:rsidRPr="00411317" w:rsidRDefault="005130B8" w:rsidP="00382C49">
                                  <w:pPr>
                                    <w:snapToGrid w:val="0"/>
                                    <w:jc w:val="left"/>
                                    <w:rPr>
                                      <w:rFonts w:asciiTheme="majorEastAsia" w:eastAsiaTheme="majorEastAsia" w:hAnsiTheme="majorEastAsia"/>
                                      <w:sz w:val="14"/>
                                      <w:szCs w:val="14"/>
                                    </w:rPr>
                                  </w:pPr>
                                  <w:r w:rsidRPr="00411317">
                                    <w:rPr>
                                      <w:rFonts w:asciiTheme="majorEastAsia" w:eastAsiaTheme="majorEastAsia" w:hAnsiTheme="majorEastAsia" w:hint="eastAsia"/>
                                      <w:sz w:val="14"/>
                                      <w:szCs w:val="14"/>
                                    </w:rPr>
                                    <w:t>※自立相談支援機関が説明・助言を行うことも考えられる。</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61F135" id="正方形/長方形 21" o:spid="_x0000_s1051" style="position:absolute;left:0;text-align:left;margin-left:-2.5pt;margin-top:24.45pt;width:102pt;height:46.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" fillcolor="white [3212]" strokecolor="windowText" strokeweight="1pt">
                      <v:textbox inset="1mm,1mm,1mm,1mm">
                        <w:txbxContent>
                          <w:p w14:paraId="7EEB2F1E" w14:textId="77777777" w:rsidR="005130B8" w:rsidRPr="00411317" w:rsidRDefault="005130B8" w:rsidP="00382C49">
                            <w:pPr>
                              <w:snapToGrid w:val="0"/>
                              <w:jc w:val="center"/>
                              <w:rPr>
                                <w:rFonts w:asciiTheme="majorEastAsia" w:eastAsiaTheme="majorEastAsia" w:hAnsiTheme="majorEastAsia"/>
                                <w:sz w:val="16"/>
                                <w:szCs w:val="16"/>
                              </w:rPr>
                            </w:pPr>
                            <w:r w:rsidRPr="00411317">
                              <w:rPr>
                                <w:rFonts w:asciiTheme="majorEastAsia" w:eastAsiaTheme="majorEastAsia" w:hAnsiTheme="majorEastAsia" w:hint="eastAsia"/>
                                <w:sz w:val="16"/>
                                <w:szCs w:val="16"/>
                              </w:rPr>
                              <w:t>説明・助言</w:t>
                            </w:r>
                          </w:p>
                          <w:p w14:paraId="1F7B8ECE" w14:textId="77777777" w:rsidR="005130B8" w:rsidRPr="00411317" w:rsidRDefault="005130B8" w:rsidP="00382C49">
                            <w:pPr>
                              <w:snapToGrid w:val="0"/>
                              <w:jc w:val="left"/>
                              <w:rPr>
                                <w:rFonts w:asciiTheme="majorEastAsia" w:eastAsiaTheme="majorEastAsia" w:hAnsiTheme="majorEastAsia"/>
                                <w:sz w:val="14"/>
                                <w:szCs w:val="14"/>
                              </w:rPr>
                            </w:pPr>
                            <w:r w:rsidRPr="00411317">
                              <w:rPr>
                                <w:rFonts w:asciiTheme="majorEastAsia" w:eastAsiaTheme="majorEastAsia" w:hAnsiTheme="majorEastAsia" w:hint="eastAsia"/>
                                <w:sz w:val="14"/>
                                <w:szCs w:val="14"/>
                              </w:rPr>
                              <w:t>※自立相談支援機関が説明・助言を行うことも考えられる。</w:t>
                            </w:r>
                          </w:p>
                        </w:txbxContent>
                      </v:textbox>
                    </v:rect>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740160" behindDoc="0" locked="0" layoutInCell="1" allowOverlap="1" wp14:anchorId="02FDCF64" wp14:editId="5E09F203">
                      <wp:simplePos x="0" y="0"/>
                      <wp:positionH relativeFrom="column">
                        <wp:posOffset>-2540</wp:posOffset>
                      </wp:positionH>
                      <wp:positionV relativeFrom="paragraph">
                        <wp:posOffset>8484870</wp:posOffset>
                      </wp:positionV>
                      <wp:extent cx="579755" cy="290830"/>
                      <wp:effectExtent l="0" t="0" r="10795" b="13970"/>
                      <wp:wrapNone/>
                      <wp:docPr id="22" name="大かっこ 22"/>
                      <wp:cNvGraphicFramePr/>
                      <a:graphic xmlns:a="http://schemas.openxmlformats.org/drawingml/2006/main">
                        <a:graphicData uri="http://schemas.microsoft.com/office/word/2010/wordprocessingShape">
                          <wps:wsp>
                            <wps:cNvSpPr/>
                            <wps:spPr>
                              <a:xfrm>
                                <a:off x="0" y="0"/>
                                <a:ext cx="579755" cy="290830"/>
                              </a:xfrm>
                              <a:prstGeom prst="bracketPair">
                                <a:avLst/>
                              </a:prstGeom>
                              <a:noFill/>
                              <a:ln w="9525" cap="flat" cmpd="sng" algn="ctr">
                                <a:solidFill>
                                  <a:sysClr val="windowText" lastClr="000000"/>
                                </a:solidFill>
                                <a:prstDash val="solid"/>
                              </a:ln>
                              <a:effectLst/>
                            </wps:spPr>
                            <wps:txbx>
                              <w:txbxContent>
                                <w:p w14:paraId="49E440B4" w14:textId="77777777"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社会福祉法</w:t>
                                  </w:r>
                                </w:p>
                                <w:p w14:paraId="54930657" w14:textId="77777777"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69条</w:t>
                                  </w:r>
                                  <w:r>
                                    <w:rPr>
                                      <w:rFonts w:asciiTheme="majorEastAsia" w:eastAsiaTheme="majorEastAsia" w:hAnsiTheme="majorEastAsia" w:hint="eastAsia"/>
                                      <w:sz w:val="12"/>
                                    </w:rPr>
                                    <w:t>２</w:t>
                                  </w:r>
                                  <w:r w:rsidRPr="00250918">
                                    <w:rPr>
                                      <w:rFonts w:asciiTheme="majorEastAsia" w:eastAsiaTheme="majorEastAsia" w:hAnsiTheme="majorEastAsia" w:hint="eastAsia"/>
                                      <w:sz w:val="12"/>
                                    </w:rPr>
                                    <w:t>項</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FDCF64" id="大かっこ 22" o:spid="_x0000_s1052" type="#_x0000_t185" style="position:absolute;left:0;text-align:left;margin-left:-.2pt;margin-top:668.1pt;width:45.65pt;height:22.9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" strokecolor="windowText">
                      <v:textbox inset="1mm,1mm,1mm,1mm">
                        <w:txbxContent>
                          <w:p w14:paraId="49E440B4" w14:textId="77777777"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社会福祉法</w:t>
                            </w:r>
                          </w:p>
                          <w:p w14:paraId="54930657" w14:textId="77777777"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69条</w:t>
                            </w:r>
                            <w:r>
                              <w:rPr>
                                <w:rFonts w:asciiTheme="majorEastAsia" w:eastAsiaTheme="majorEastAsia" w:hAnsiTheme="majorEastAsia" w:hint="eastAsia"/>
                                <w:sz w:val="12"/>
                              </w:rPr>
                              <w:t>２</w:t>
                            </w:r>
                            <w:r w:rsidRPr="00250918">
                              <w:rPr>
                                <w:rFonts w:asciiTheme="majorEastAsia" w:eastAsiaTheme="majorEastAsia" w:hAnsiTheme="majorEastAsia" w:hint="eastAsia"/>
                                <w:sz w:val="12"/>
                              </w:rPr>
                              <w:t>項</w:t>
                            </w:r>
                          </w:p>
                        </w:txbxContent>
                      </v:textbox>
                    </v:shape>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708416" behindDoc="0" locked="0" layoutInCell="1" allowOverlap="1" wp14:anchorId="3E965042" wp14:editId="2791C56D">
                      <wp:simplePos x="0" y="0"/>
                      <wp:positionH relativeFrom="column">
                        <wp:posOffset>-7500</wp:posOffset>
                      </wp:positionH>
                      <wp:positionV relativeFrom="paragraph">
                        <wp:posOffset>6655435</wp:posOffset>
                      </wp:positionV>
                      <wp:extent cx="1295154" cy="215768"/>
                      <wp:effectExtent l="0" t="0" r="19685" b="13335"/>
                      <wp:wrapNone/>
                      <wp:docPr id="304" name="正方形/長方形 304"/>
                      <wp:cNvGraphicFramePr/>
                      <a:graphic xmlns:a="http://schemas.openxmlformats.org/drawingml/2006/main">
                        <a:graphicData uri="http://schemas.microsoft.com/office/word/2010/wordprocessingShape">
                          <wps:wsp>
                            <wps:cNvSpPr/>
                            <wps:spPr>
                              <a:xfrm>
                                <a:off x="0" y="0"/>
                                <a:ext cx="1295154" cy="215768"/>
                              </a:xfrm>
                              <a:prstGeom prst="rect">
                                <a:avLst/>
                              </a:prstGeom>
                              <a:solidFill>
                                <a:srgbClr val="4BACC6">
                                  <a:lumMod val="20000"/>
                                  <a:lumOff val="80000"/>
                                </a:srgbClr>
                              </a:solidFill>
                              <a:ln w="12700" cap="flat" cmpd="sng" algn="ctr">
                                <a:solidFill>
                                  <a:sysClr val="windowText" lastClr="000000"/>
                                </a:solidFill>
                                <a:prstDash val="solid"/>
                              </a:ln>
                              <a:effectLst/>
                            </wps:spPr>
                            <wps:txbx>
                              <w:txbxContent>
                                <w:p w14:paraId="3B371001" w14:textId="77777777" w:rsidR="005130B8" w:rsidRPr="000156A5" w:rsidRDefault="005130B8" w:rsidP="00382C49">
                                  <w:pPr>
                                    <w:snapToGrid w:val="0"/>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⑱報告徴収</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anchor>
                  </w:drawing>
                </mc:Choice>
                <mc:Fallback>
                  <w:pict>
                    <v:rect w14:anchorId="3E965042" id="正方形/長方形 304" o:spid="_x0000_s1053" style="position:absolute;left:0;text-align:left;margin-left:-.6pt;margin-top:524.05pt;width:102pt;height:17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" fillcolor="#dbeef4" strokecolor="windowText" strokeweight="1pt">
                      <v:textbox inset="1mm,1mm,1mm,1mm">
                        <w:txbxContent>
                          <w:p w14:paraId="3B371001" w14:textId="77777777" w:rsidR="005130B8" w:rsidRPr="000156A5" w:rsidRDefault="005130B8" w:rsidP="00382C49">
                            <w:pPr>
                              <w:snapToGrid w:val="0"/>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⑱報告徴収</w:t>
                            </w:r>
                          </w:p>
                        </w:txbxContent>
                      </v:textbox>
                    </v:rect>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710464" behindDoc="0" locked="0" layoutInCell="1" allowOverlap="1" wp14:anchorId="1E4FAB16" wp14:editId="71631F37">
                      <wp:simplePos x="0" y="0"/>
                      <wp:positionH relativeFrom="column">
                        <wp:posOffset>-12025</wp:posOffset>
                      </wp:positionH>
                      <wp:positionV relativeFrom="paragraph">
                        <wp:posOffset>7071640</wp:posOffset>
                      </wp:positionV>
                      <wp:extent cx="1295154" cy="215768"/>
                      <wp:effectExtent l="0" t="0" r="19685" b="13335"/>
                      <wp:wrapNone/>
                      <wp:docPr id="306" name="正方形/長方形 306"/>
                      <wp:cNvGraphicFramePr/>
                      <a:graphic xmlns:a="http://schemas.openxmlformats.org/drawingml/2006/main">
                        <a:graphicData uri="http://schemas.microsoft.com/office/word/2010/wordprocessingShape">
                          <wps:wsp>
                            <wps:cNvSpPr/>
                            <wps:spPr>
                              <a:xfrm>
                                <a:off x="0" y="0"/>
                                <a:ext cx="1295154" cy="215768"/>
                              </a:xfrm>
                              <a:prstGeom prst="rect">
                                <a:avLst/>
                              </a:prstGeom>
                              <a:solidFill>
                                <a:srgbClr val="4BACC6">
                                  <a:lumMod val="20000"/>
                                  <a:lumOff val="80000"/>
                                </a:srgbClr>
                              </a:solidFill>
                              <a:ln w="12700" cap="flat" cmpd="sng" algn="ctr">
                                <a:solidFill>
                                  <a:sysClr val="windowText" lastClr="000000"/>
                                </a:solidFill>
                                <a:prstDash val="solid"/>
                              </a:ln>
                              <a:effectLst/>
                            </wps:spPr>
                            <wps:txbx>
                              <w:txbxContent>
                                <w:p w14:paraId="71F30B65" w14:textId="77777777" w:rsidR="005130B8" w:rsidRPr="000156A5" w:rsidRDefault="005130B8" w:rsidP="00382C49">
                                  <w:pPr>
                                    <w:snapToGrid w:val="0"/>
                                    <w:jc w:val="center"/>
                                    <w:rPr>
                                      <w:rFonts w:asciiTheme="majorEastAsia" w:eastAsiaTheme="majorEastAsia" w:hAnsiTheme="majorEastAsia"/>
                                      <w:color w:val="000000" w:themeColor="text1"/>
                                      <w:sz w:val="16"/>
                                      <w:szCs w:val="16"/>
                                    </w:rPr>
                                  </w:pPr>
                                  <w:r w:rsidRPr="000156A5">
                                    <w:rPr>
                                      <w:rFonts w:asciiTheme="majorEastAsia" w:eastAsiaTheme="majorEastAsia" w:hAnsiTheme="majorEastAsia" w:hint="eastAsia"/>
                                      <w:color w:val="000000" w:themeColor="text1"/>
                                      <w:sz w:val="16"/>
                                      <w:szCs w:val="16"/>
                                    </w:rPr>
                                    <w:t>⑳確認</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anchor>
                  </w:drawing>
                </mc:Choice>
                <mc:Fallback>
                  <w:pict>
                    <v:rect w14:anchorId="1E4FAB16" id="正方形/長方形 306" o:spid="_x0000_s1054" style="position:absolute;left:0;text-align:left;margin-left:-.95pt;margin-top:556.8pt;width:102pt;height:17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" fillcolor="#dbeef4" strokecolor="windowText" strokeweight="1pt">
                      <v:textbox inset="1mm,1mm,1mm,1mm">
                        <w:txbxContent>
                          <w:p w14:paraId="71F30B65" w14:textId="77777777" w:rsidR="005130B8" w:rsidRPr="000156A5" w:rsidRDefault="005130B8" w:rsidP="00382C49">
                            <w:pPr>
                              <w:snapToGrid w:val="0"/>
                              <w:jc w:val="center"/>
                              <w:rPr>
                                <w:rFonts w:asciiTheme="majorEastAsia" w:eastAsiaTheme="majorEastAsia" w:hAnsiTheme="majorEastAsia"/>
                                <w:color w:val="000000" w:themeColor="text1"/>
                                <w:sz w:val="16"/>
                                <w:szCs w:val="16"/>
                              </w:rPr>
                            </w:pPr>
                            <w:r w:rsidRPr="000156A5">
                              <w:rPr>
                                <w:rFonts w:asciiTheme="majorEastAsia" w:eastAsiaTheme="majorEastAsia" w:hAnsiTheme="majorEastAsia" w:hint="eastAsia"/>
                                <w:color w:val="000000" w:themeColor="text1"/>
                                <w:sz w:val="16"/>
                                <w:szCs w:val="16"/>
                              </w:rPr>
                              <w:t>⑳確認</w:t>
                            </w:r>
                          </w:p>
                        </w:txbxContent>
                      </v:textbox>
                    </v:rect>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711488" behindDoc="0" locked="0" layoutInCell="1" allowOverlap="1" wp14:anchorId="02B171FA" wp14:editId="6C6E33FF">
                      <wp:simplePos x="0" y="0"/>
                      <wp:positionH relativeFrom="column">
                        <wp:posOffset>-7500</wp:posOffset>
                      </wp:positionH>
                      <wp:positionV relativeFrom="paragraph">
                        <wp:posOffset>7677851</wp:posOffset>
                      </wp:positionV>
                      <wp:extent cx="636812" cy="215133"/>
                      <wp:effectExtent l="0" t="0" r="11430" b="13970"/>
                      <wp:wrapNone/>
                      <wp:docPr id="308" name="正方形/長方形 308"/>
                      <wp:cNvGraphicFramePr/>
                      <a:graphic xmlns:a="http://schemas.openxmlformats.org/drawingml/2006/main">
                        <a:graphicData uri="http://schemas.microsoft.com/office/word/2010/wordprocessingShape">
                          <wps:wsp>
                            <wps:cNvSpPr/>
                            <wps:spPr>
                              <a:xfrm>
                                <a:off x="0" y="0"/>
                                <a:ext cx="636812" cy="215133"/>
                              </a:xfrm>
                              <a:prstGeom prst="rect">
                                <a:avLst/>
                              </a:prstGeom>
                              <a:solidFill>
                                <a:schemeClr val="accent5">
                                  <a:lumMod val="20000"/>
                                  <a:lumOff val="80000"/>
                                </a:schemeClr>
                              </a:solidFill>
                              <a:ln w="12700" cap="flat" cmpd="sng" algn="ctr">
                                <a:solidFill>
                                  <a:sysClr val="windowText" lastClr="000000"/>
                                </a:solidFill>
                                <a:prstDash val="solid"/>
                              </a:ln>
                              <a:effectLst/>
                            </wps:spPr>
                            <wps:txbx>
                              <w:txbxContent>
                                <w:p w14:paraId="3D85BE97" w14:textId="77777777" w:rsidR="005130B8" w:rsidRPr="000156A5" w:rsidRDefault="005130B8" w:rsidP="00382C49">
                                  <w:pPr>
                                    <w:snapToGrid w:val="0"/>
                                    <w:jc w:val="center"/>
                                    <w:rPr>
                                      <w:rFonts w:asciiTheme="majorEastAsia" w:eastAsiaTheme="majorEastAsia" w:hAnsiTheme="majorEastAsia"/>
                                      <w:color w:val="000000" w:themeColor="text1"/>
                                      <w:sz w:val="16"/>
                                      <w:szCs w:val="16"/>
                                    </w:rPr>
                                  </w:pPr>
                                  <w:r w:rsidRPr="000156A5">
                                    <w:rPr>
                                      <w:rFonts w:asciiTheme="majorEastAsia" w:eastAsiaTheme="majorEastAsia" w:hAnsiTheme="majorEastAsia" w:hint="eastAsia"/>
                                      <w:color w:val="000000" w:themeColor="text1"/>
                                      <w:sz w:val="16"/>
                                      <w:szCs w:val="16"/>
                                    </w:rPr>
                                    <w:t>㉑認定取消</w:t>
                                  </w:r>
                                </w:p>
                              </w:txbxContent>
                            </wps:txbx>
                            <wps:bodyPr rot="0" spcFirstLastPara="0" vertOverflow="overflow" horzOverflow="overflow" vert="horz" wrap="square" lIns="0" tIns="36000" rIns="0" bIns="36000" numCol="1" spcCol="0" rtlCol="0" fromWordArt="0" anchor="ctr" anchorCtr="0" forceAA="0" compatLnSpc="1">
                              <a:prstTxWarp prst="textNoShape">
                                <a:avLst/>
                              </a:prstTxWarp>
                              <a:noAutofit/>
                            </wps:bodyPr>
                          </wps:wsp>
                        </a:graphicData>
                      </a:graphic>
                    </wp:anchor>
                  </w:drawing>
                </mc:Choice>
                <mc:Fallback>
                  <w:pict>
                    <v:rect w14:anchorId="02B171FA" id="正方形/長方形 308" o:spid="_x0000_s1055" style="position:absolute;left:0;text-align:left;margin-left:-.6pt;margin-top:604.55pt;width:50.15pt;height:16.95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" fillcolor="#daeef3 [664]" strokecolor="windowText" strokeweight="1pt">
                      <v:textbox inset="0,1mm,0,1mm">
                        <w:txbxContent>
                          <w:p w14:paraId="3D85BE97" w14:textId="77777777" w:rsidR="005130B8" w:rsidRPr="000156A5" w:rsidRDefault="005130B8" w:rsidP="00382C49">
                            <w:pPr>
                              <w:snapToGrid w:val="0"/>
                              <w:jc w:val="center"/>
                              <w:rPr>
                                <w:rFonts w:asciiTheme="majorEastAsia" w:eastAsiaTheme="majorEastAsia" w:hAnsiTheme="majorEastAsia"/>
                                <w:color w:val="000000" w:themeColor="text1"/>
                                <w:sz w:val="16"/>
                                <w:szCs w:val="16"/>
                              </w:rPr>
                            </w:pPr>
                            <w:r w:rsidRPr="000156A5">
                              <w:rPr>
                                <w:rFonts w:asciiTheme="majorEastAsia" w:eastAsiaTheme="majorEastAsia" w:hAnsiTheme="majorEastAsia" w:hint="eastAsia"/>
                                <w:color w:val="000000" w:themeColor="text1"/>
                                <w:sz w:val="16"/>
                                <w:szCs w:val="16"/>
                              </w:rPr>
                              <w:t>㉑認定取消</w:t>
                            </w:r>
                          </w:p>
                        </w:txbxContent>
                      </v:textbox>
                    </v:rect>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713536" behindDoc="0" locked="0" layoutInCell="1" allowOverlap="1" wp14:anchorId="5ACDB5F9" wp14:editId="20CAF770">
                      <wp:simplePos x="0" y="0"/>
                      <wp:positionH relativeFrom="column">
                        <wp:posOffset>277631</wp:posOffset>
                      </wp:positionH>
                      <wp:positionV relativeFrom="paragraph">
                        <wp:posOffset>7288790</wp:posOffset>
                      </wp:positionV>
                      <wp:extent cx="0" cy="395154"/>
                      <wp:effectExtent l="95250" t="0" r="114300" b="62230"/>
                      <wp:wrapNone/>
                      <wp:docPr id="311" name="直線矢印コネクタ 311"/>
                      <wp:cNvGraphicFramePr/>
                      <a:graphic xmlns:a="http://schemas.openxmlformats.org/drawingml/2006/main">
                        <a:graphicData uri="http://schemas.microsoft.com/office/word/2010/wordprocessingShape">
                          <wps:wsp>
                            <wps:cNvCnPr/>
                            <wps:spPr>
                              <a:xfrm>
                                <a:off x="0" y="0"/>
                                <a:ext cx="0" cy="395154"/>
                              </a:xfrm>
                              <a:prstGeom prst="straightConnector1">
                                <a:avLst/>
                              </a:prstGeom>
                              <a:noFill/>
                              <a:ln w="19050" cap="flat" cmpd="sng" algn="ctr">
                                <a:solidFill>
                                  <a:sysClr val="windowText" lastClr="000000"/>
                                </a:solidFill>
                                <a:prstDash val="solid"/>
                                <a:tailEnd type="arrow"/>
                              </a:ln>
                              <a:effectLst/>
                            </wps:spPr>
                            <wps:bodyPr/>
                          </wps:wsp>
                        </a:graphicData>
                      </a:graphic>
                    </wp:anchor>
                  </w:drawing>
                </mc:Choice>
                <mc:Fallback>
                  <w:pict>
                    <v:shape w14:anchorId="53E666C5" id="直線矢印コネクタ 311" o:spid="_x0000_s1026" type="#_x0000_t32" style="position:absolute;left:0;text-align:left;margin-left:21.85pt;margin-top:573.9pt;width:0;height:31.1pt;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" strokecolor="windowText" strokeweight="1.5pt">
                      <v:stroke endarrow="open"/>
                    </v:shape>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717632" behindDoc="0" locked="0" layoutInCell="1" allowOverlap="1" wp14:anchorId="25833F55" wp14:editId="372169D6">
                      <wp:simplePos x="0" y="0"/>
                      <wp:positionH relativeFrom="column">
                        <wp:posOffset>277631</wp:posOffset>
                      </wp:positionH>
                      <wp:positionV relativeFrom="paragraph">
                        <wp:posOffset>7433557</wp:posOffset>
                      </wp:positionV>
                      <wp:extent cx="654551" cy="0"/>
                      <wp:effectExtent l="0" t="0" r="12700" b="19050"/>
                      <wp:wrapNone/>
                      <wp:docPr id="315" name="直線矢印コネクタ 315"/>
                      <wp:cNvGraphicFramePr/>
                      <a:graphic xmlns:a="http://schemas.openxmlformats.org/drawingml/2006/main">
                        <a:graphicData uri="http://schemas.microsoft.com/office/word/2010/wordprocessingShape">
                          <wps:wsp>
                            <wps:cNvCnPr/>
                            <wps:spPr>
                              <a:xfrm>
                                <a:off x="0" y="0"/>
                                <a:ext cx="654551" cy="0"/>
                              </a:xfrm>
                              <a:prstGeom prst="straightConnector1">
                                <a:avLst/>
                              </a:prstGeom>
                              <a:noFill/>
                              <a:ln w="19050" cap="flat" cmpd="sng" algn="ctr">
                                <a:solidFill>
                                  <a:sysClr val="windowText" lastClr="000000"/>
                                </a:solidFill>
                                <a:prstDash val="solid"/>
                                <a:tailEnd type="none"/>
                              </a:ln>
                              <a:effectLst/>
                            </wps:spPr>
                            <wps:bodyPr/>
                          </wps:wsp>
                        </a:graphicData>
                      </a:graphic>
                    </wp:anchor>
                  </w:drawing>
                </mc:Choice>
                <mc:Fallback>
                  <w:pict>
                    <v:shape w14:anchorId="411604CF" id="直線矢印コネクタ 315" o:spid="_x0000_s1026" type="#_x0000_t32" style="position:absolute;left:0;text-align:left;margin-left:21.85pt;margin-top:585.3pt;width:51.55pt;height:0;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" strokecolor="windowText" strokeweight="1.5pt"/>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737088" behindDoc="0" locked="0" layoutInCell="1" allowOverlap="1" wp14:anchorId="17E5F4EF" wp14:editId="37055472">
                      <wp:simplePos x="0" y="0"/>
                      <wp:positionH relativeFrom="column">
                        <wp:posOffset>613410</wp:posOffset>
                      </wp:positionH>
                      <wp:positionV relativeFrom="paragraph">
                        <wp:posOffset>3115945</wp:posOffset>
                      </wp:positionV>
                      <wp:extent cx="579755" cy="290830"/>
                      <wp:effectExtent l="0" t="0" r="10795" b="13970"/>
                      <wp:wrapNone/>
                      <wp:docPr id="15" name="大かっこ 15"/>
                      <wp:cNvGraphicFramePr/>
                      <a:graphic xmlns:a="http://schemas.openxmlformats.org/drawingml/2006/main">
                        <a:graphicData uri="http://schemas.microsoft.com/office/word/2010/wordprocessingShape">
                          <wps:wsp>
                            <wps:cNvSpPr/>
                            <wps:spPr>
                              <a:xfrm>
                                <a:off x="0" y="0"/>
                                <a:ext cx="579755" cy="290830"/>
                              </a:xfrm>
                              <a:prstGeom prst="bracketPair">
                                <a:avLst/>
                              </a:prstGeom>
                              <a:noFill/>
                              <a:ln w="9525" cap="flat" cmpd="sng" algn="ctr">
                                <a:solidFill>
                                  <a:sysClr val="windowText" lastClr="000000"/>
                                </a:solidFill>
                                <a:prstDash val="solid"/>
                              </a:ln>
                              <a:effectLst/>
                            </wps:spPr>
                            <wps:txbx>
                              <w:txbxContent>
                                <w:p w14:paraId="09691317" w14:textId="77777777"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社会福祉法</w:t>
                                  </w:r>
                                </w:p>
                                <w:p w14:paraId="1F0DFF1F" w14:textId="77777777"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69条</w:t>
                                  </w:r>
                                  <w:r>
                                    <w:rPr>
                                      <w:rFonts w:asciiTheme="majorEastAsia" w:eastAsiaTheme="majorEastAsia" w:hAnsiTheme="majorEastAsia" w:hint="eastAsia"/>
                                      <w:sz w:val="12"/>
                                    </w:rPr>
                                    <w:t>１</w:t>
                                  </w:r>
                                  <w:r w:rsidRPr="00250918">
                                    <w:rPr>
                                      <w:rFonts w:asciiTheme="majorEastAsia" w:eastAsiaTheme="majorEastAsia" w:hAnsiTheme="majorEastAsia" w:hint="eastAsia"/>
                                      <w:sz w:val="12"/>
                                    </w:rPr>
                                    <w:t>項</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5F4EF" id="大かっこ 15" o:spid="_x0000_s1056" type="#_x0000_t185" style="position:absolute;left:0;text-align:left;margin-left:48.3pt;margin-top:245.35pt;width:45.65pt;height:22.9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" strokecolor="windowText">
                      <v:textbox inset="1mm,1mm,1mm,1mm">
                        <w:txbxContent>
                          <w:p w14:paraId="09691317" w14:textId="77777777"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社会福祉法</w:t>
                            </w:r>
                          </w:p>
                          <w:p w14:paraId="1F0DFF1F" w14:textId="77777777"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69条</w:t>
                            </w:r>
                            <w:r>
                              <w:rPr>
                                <w:rFonts w:asciiTheme="majorEastAsia" w:eastAsiaTheme="majorEastAsia" w:hAnsiTheme="majorEastAsia" w:hint="eastAsia"/>
                                <w:sz w:val="12"/>
                              </w:rPr>
                              <w:t>１</w:t>
                            </w:r>
                            <w:r w:rsidRPr="00250918">
                              <w:rPr>
                                <w:rFonts w:asciiTheme="majorEastAsia" w:eastAsiaTheme="majorEastAsia" w:hAnsiTheme="majorEastAsia" w:hint="eastAsia"/>
                                <w:sz w:val="12"/>
                              </w:rPr>
                              <w:t>項</w:t>
                            </w:r>
                          </w:p>
                        </w:txbxContent>
                      </v:textbox>
                    </v:shape>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734016" behindDoc="0" locked="0" layoutInCell="1" allowOverlap="1" wp14:anchorId="7B1D5C2E" wp14:editId="30664A9F">
                      <wp:simplePos x="0" y="0"/>
                      <wp:positionH relativeFrom="column">
                        <wp:posOffset>8890</wp:posOffset>
                      </wp:positionH>
                      <wp:positionV relativeFrom="paragraph">
                        <wp:posOffset>8038465</wp:posOffset>
                      </wp:positionV>
                      <wp:extent cx="1295400" cy="215900"/>
                      <wp:effectExtent l="0" t="0" r="19050" b="12700"/>
                      <wp:wrapNone/>
                      <wp:docPr id="325" name="正方形/長方形 325"/>
                      <wp:cNvGraphicFramePr/>
                      <a:graphic xmlns:a="http://schemas.openxmlformats.org/drawingml/2006/main">
                        <a:graphicData uri="http://schemas.microsoft.com/office/word/2010/wordprocessingShape">
                          <wps:wsp>
                            <wps:cNvSpPr/>
                            <wps:spPr>
                              <a:xfrm>
                                <a:off x="0" y="0"/>
                                <a:ext cx="1295400" cy="215900"/>
                              </a:xfrm>
                              <a:prstGeom prst="rect">
                                <a:avLst/>
                              </a:prstGeom>
                              <a:solidFill>
                                <a:srgbClr val="4BACC6">
                                  <a:lumMod val="20000"/>
                                  <a:lumOff val="80000"/>
                                </a:srgbClr>
                              </a:solidFill>
                              <a:ln w="12700" cap="flat" cmpd="sng" algn="ctr">
                                <a:solidFill>
                                  <a:sysClr val="windowText" lastClr="000000"/>
                                </a:solidFill>
                                <a:prstDash val="solid"/>
                              </a:ln>
                              <a:effectLst/>
                            </wps:spPr>
                            <wps:txbx>
                              <w:txbxContent>
                                <w:p w14:paraId="580621F8" w14:textId="77777777" w:rsidR="005130B8" w:rsidRPr="000156A5" w:rsidRDefault="005130B8" w:rsidP="00382C49">
                                  <w:pPr>
                                    <w:snapToGrid w:val="0"/>
                                    <w:jc w:val="center"/>
                                    <w:rPr>
                                      <w:rFonts w:asciiTheme="majorEastAsia" w:eastAsiaTheme="majorEastAsia" w:hAnsiTheme="majorEastAsia"/>
                                      <w:sz w:val="16"/>
                                      <w:szCs w:val="16"/>
                                    </w:rPr>
                                  </w:pPr>
                                  <w:r w:rsidRPr="000156A5">
                                    <w:rPr>
                                      <w:rFonts w:asciiTheme="majorEastAsia" w:eastAsiaTheme="majorEastAsia" w:hAnsiTheme="majorEastAsia" w:hint="eastAsia"/>
                                      <w:sz w:val="16"/>
                                      <w:szCs w:val="16"/>
                                    </w:rPr>
                                    <w:t>㉓認定情報の取消登録等</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1D5C2E" id="正方形/長方形 325" o:spid="_x0000_s1057" style="position:absolute;left:0;text-align:left;margin-left:.7pt;margin-top:632.95pt;width:102pt;height:17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" fillcolor="#dbeef4" strokecolor="windowText" strokeweight="1pt">
                      <v:textbox inset="1mm,1mm,1mm,1mm">
                        <w:txbxContent>
                          <w:p w14:paraId="580621F8" w14:textId="77777777" w:rsidR="005130B8" w:rsidRPr="000156A5" w:rsidRDefault="005130B8" w:rsidP="00382C49">
                            <w:pPr>
                              <w:snapToGrid w:val="0"/>
                              <w:jc w:val="center"/>
                              <w:rPr>
                                <w:rFonts w:asciiTheme="majorEastAsia" w:eastAsiaTheme="majorEastAsia" w:hAnsiTheme="majorEastAsia"/>
                                <w:sz w:val="16"/>
                                <w:szCs w:val="16"/>
                              </w:rPr>
                            </w:pPr>
                            <w:r w:rsidRPr="000156A5">
                              <w:rPr>
                                <w:rFonts w:asciiTheme="majorEastAsia" w:eastAsiaTheme="majorEastAsia" w:hAnsiTheme="majorEastAsia" w:hint="eastAsia"/>
                                <w:sz w:val="16"/>
                                <w:szCs w:val="16"/>
                              </w:rPr>
                              <w:t>㉓認定情報の取消登録等</w:t>
                            </w:r>
                          </w:p>
                        </w:txbxContent>
                      </v:textbox>
                    </v:rect>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735040" behindDoc="0" locked="0" layoutInCell="1" allowOverlap="1" wp14:anchorId="5F497D9E" wp14:editId="2164F7A8">
                      <wp:simplePos x="0" y="0"/>
                      <wp:positionH relativeFrom="column">
                        <wp:posOffset>284480</wp:posOffset>
                      </wp:positionH>
                      <wp:positionV relativeFrom="paragraph">
                        <wp:posOffset>7889240</wp:posOffset>
                      </wp:positionV>
                      <wp:extent cx="0" cy="149225"/>
                      <wp:effectExtent l="95250" t="0" r="57150" b="60325"/>
                      <wp:wrapNone/>
                      <wp:docPr id="326" name="直線矢印コネクタ 326"/>
                      <wp:cNvGraphicFramePr/>
                      <a:graphic xmlns:a="http://schemas.openxmlformats.org/drawingml/2006/main">
                        <a:graphicData uri="http://schemas.microsoft.com/office/word/2010/wordprocessingShape">
                          <wps:wsp>
                            <wps:cNvCnPr/>
                            <wps:spPr>
                              <a:xfrm>
                                <a:off x="0" y="0"/>
                                <a:ext cx="0" cy="149225"/>
                              </a:xfrm>
                              <a:prstGeom prst="straightConnector1">
                                <a:avLst/>
                              </a:prstGeom>
                              <a:noFill/>
                              <a:ln w="19050" cap="flat" cmpd="sng" algn="ctr">
                                <a:solidFill>
                                  <a:sysClr val="windowText" lastClr="000000"/>
                                </a:solidFill>
                                <a:prstDash val="solid"/>
                                <a:tailEnd type="arrow"/>
                              </a:ln>
                              <a:effectLst/>
                            </wps:spPr>
                            <wps:bodyPr/>
                          </wps:wsp>
                        </a:graphicData>
                      </a:graphic>
                    </wp:anchor>
                  </w:drawing>
                </mc:Choice>
                <mc:Fallback>
                  <w:pict>
                    <v:shape w14:anchorId="455EEFC2" id="直線矢印コネクタ 326" o:spid="_x0000_s1026" type="#_x0000_t32" style="position:absolute;left:0;text-align:left;margin-left:22.4pt;margin-top:621.2pt;width:0;height:11.75pt;z-index:251735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" strokecolor="windowText" strokeweight="1.5pt">
                      <v:stroke endarrow="open"/>
                    </v:shape>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731968" behindDoc="0" locked="0" layoutInCell="1" allowOverlap="1" wp14:anchorId="397DB908" wp14:editId="273028F2">
                      <wp:simplePos x="0" y="0"/>
                      <wp:positionH relativeFrom="column">
                        <wp:posOffset>638175</wp:posOffset>
                      </wp:positionH>
                      <wp:positionV relativeFrom="paragraph">
                        <wp:posOffset>5247005</wp:posOffset>
                      </wp:positionV>
                      <wp:extent cx="0" cy="149225"/>
                      <wp:effectExtent l="95250" t="0" r="57150" b="60325"/>
                      <wp:wrapNone/>
                      <wp:docPr id="323" name="直線矢印コネクタ 323"/>
                      <wp:cNvGraphicFramePr/>
                      <a:graphic xmlns:a="http://schemas.openxmlformats.org/drawingml/2006/main">
                        <a:graphicData uri="http://schemas.microsoft.com/office/word/2010/wordprocessingShape">
                          <wps:wsp>
                            <wps:cNvCnPr/>
                            <wps:spPr>
                              <a:xfrm>
                                <a:off x="0" y="0"/>
                                <a:ext cx="0" cy="149225"/>
                              </a:xfrm>
                              <a:prstGeom prst="straightConnector1">
                                <a:avLst/>
                              </a:prstGeom>
                              <a:noFill/>
                              <a:ln w="19050" cap="flat" cmpd="sng" algn="ctr">
                                <a:solidFill>
                                  <a:sysClr val="windowText" lastClr="000000"/>
                                </a:solidFill>
                                <a:prstDash val="solid"/>
                                <a:tailEnd type="arrow"/>
                              </a:ln>
                              <a:effectLst/>
                            </wps:spPr>
                            <wps:bodyPr/>
                          </wps:wsp>
                        </a:graphicData>
                      </a:graphic>
                    </wp:anchor>
                  </w:drawing>
                </mc:Choice>
                <mc:Fallback>
                  <w:pict>
                    <v:shape w14:anchorId="79DF521B" id="直線矢印コネクタ 323" o:spid="_x0000_s1026" type="#_x0000_t32" style="position:absolute;left:0;text-align:left;margin-left:50.25pt;margin-top:413.15pt;width:0;height:11.75pt;z-index:2517319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" strokecolor="windowText" strokeweight="1.5pt">
                      <v:stroke endarrow="open"/>
                    </v:shape>
                  </w:pict>
                </mc:Fallback>
              </mc:AlternateContent>
            </w:r>
            <w:r w:rsidR="00382C49" w:rsidRPr="00502678">
              <w:rPr>
                <w:rFonts w:asciiTheme="majorEastAsia" w:eastAsiaTheme="majorEastAsia" w:hAnsiTheme="majorEastAsia"/>
                <w:noProof/>
                <w:sz w:val="16"/>
                <w:szCs w:val="16"/>
              </w:rPr>
              <mc:AlternateContent>
                <mc:Choice Requires="wpg">
                  <w:drawing>
                    <wp:anchor distT="0" distB="0" distL="114300" distR="114300" simplePos="0" relativeHeight="251728896" behindDoc="0" locked="0" layoutInCell="1" allowOverlap="1" wp14:anchorId="7D9F98DD" wp14:editId="15026A33">
                      <wp:simplePos x="0" y="0"/>
                      <wp:positionH relativeFrom="column">
                        <wp:posOffset>7010</wp:posOffset>
                      </wp:positionH>
                      <wp:positionV relativeFrom="paragraph">
                        <wp:posOffset>2582885</wp:posOffset>
                      </wp:positionV>
                      <wp:extent cx="1295400" cy="365282"/>
                      <wp:effectExtent l="0" t="0" r="19050" b="15875"/>
                      <wp:wrapNone/>
                      <wp:docPr id="302" name="グループ化 302"/>
                      <wp:cNvGraphicFramePr/>
                      <a:graphic xmlns:a="http://schemas.openxmlformats.org/drawingml/2006/main">
                        <a:graphicData uri="http://schemas.microsoft.com/office/word/2010/wordprocessingGroup">
                          <wpg:wgp>
                            <wpg:cNvGrpSpPr/>
                            <wpg:grpSpPr>
                              <a:xfrm>
                                <a:off x="0" y="0"/>
                                <a:ext cx="1295400" cy="365282"/>
                                <a:chOff x="0" y="0"/>
                                <a:chExt cx="1295400" cy="365282"/>
                              </a:xfrm>
                            </wpg:grpSpPr>
                            <wps:wsp>
                              <wps:cNvPr id="56" name="直線矢印コネクタ 56"/>
                              <wps:cNvCnPr/>
                              <wps:spPr>
                                <a:xfrm>
                                  <a:off x="642796" y="0"/>
                                  <a:ext cx="0" cy="149376"/>
                                </a:xfrm>
                                <a:prstGeom prst="straightConnector1">
                                  <a:avLst/>
                                </a:prstGeom>
                                <a:noFill/>
                                <a:ln w="19050" cap="flat" cmpd="sng" algn="ctr">
                                  <a:solidFill>
                                    <a:sysClr val="windowText" lastClr="000000"/>
                                  </a:solidFill>
                                  <a:prstDash val="solid"/>
                                  <a:tailEnd type="arrow"/>
                                </a:ln>
                                <a:effectLst/>
                              </wps:spPr>
                              <wps:bodyPr/>
                            </wps:wsp>
                            <wps:wsp>
                              <wps:cNvPr id="298" name="正方形/長方形 298"/>
                              <wps:cNvSpPr/>
                              <wps:spPr>
                                <a:xfrm>
                                  <a:off x="0" y="149382"/>
                                  <a:ext cx="1295400" cy="215900"/>
                                </a:xfrm>
                                <a:prstGeom prst="rect">
                                  <a:avLst/>
                                </a:prstGeom>
                                <a:solidFill>
                                  <a:srgbClr val="4BACC6">
                                    <a:lumMod val="20000"/>
                                    <a:lumOff val="80000"/>
                                  </a:srgbClr>
                                </a:solidFill>
                                <a:ln w="12700" cap="flat" cmpd="sng" algn="ctr">
                                  <a:solidFill>
                                    <a:sysClr val="windowText" lastClr="000000"/>
                                  </a:solidFill>
                                  <a:prstDash val="solid"/>
                                </a:ln>
                                <a:effectLst/>
                              </wps:spPr>
                              <wps:txbx>
                                <w:txbxContent>
                                  <w:p w14:paraId="2BE657E5" w14:textId="77777777" w:rsidR="005130B8" w:rsidRPr="00EB33AB" w:rsidRDefault="005130B8" w:rsidP="00382C49">
                                    <w:pPr>
                                      <w:snapToGrid w:val="0"/>
                                      <w:jc w:val="center"/>
                                      <w:rPr>
                                        <w:rFonts w:asciiTheme="majorEastAsia" w:eastAsiaTheme="majorEastAsia" w:hAnsiTheme="majorEastAsia"/>
                                        <w:sz w:val="18"/>
                                        <w:szCs w:val="18"/>
                                      </w:rPr>
                                    </w:pPr>
                                    <w:r w:rsidRPr="00EB33AB">
                                      <w:rPr>
                                        <w:rFonts w:asciiTheme="majorEastAsia" w:eastAsiaTheme="majorEastAsia" w:hAnsiTheme="majorEastAsia" w:hint="eastAsia"/>
                                        <w:sz w:val="18"/>
                                        <w:szCs w:val="18"/>
                                      </w:rPr>
                                      <w:t>⑦認定情報の登録等</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wpg:wgp>
                        </a:graphicData>
                      </a:graphic>
                    </wp:anchor>
                  </w:drawing>
                </mc:Choice>
                <mc:Fallback>
                  <w:pict>
                    <v:group w14:anchorId="7D9F98DD" id="グループ化 302" o:spid="_x0000_s1058" style="position:absolute;left:0;text-align:left;margin-left:.55pt;margin-top:203.4pt;width:102pt;height:28.75pt;z-index:251728896" coordsize="12954,36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">
                      <v:shapetype id="_x0000_t32" coordsize="21600,21600" o:spt="32" o:oned="t" path="m,l21600,21600e" filled="f">
                        <v:path arrowok="t" fillok="f" o:connecttype="none"/>
                        <o:lock v:ext="edit" shapetype="t"/>
                      </v:shapetype>
                      <v:shape id="直線矢印コネクタ 56" o:spid="_x0000_s1059" type="#_x0000_t32" style="position:absolute;left:6427;width:0;height:14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" strokecolor="windowText" strokeweight="1.5pt">
                        <v:stroke endarrow="open"/>
                      </v:shape>
                      <v:rect id="正方形/長方形 298" o:spid="_x0000_s1060" style="position:absolute;top:1493;width:12954;height:2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" fillcolor="#dbeef4" strokecolor="windowText" strokeweight="1pt">
                        <v:textbox inset="1mm,1mm,1mm,1mm">
                          <w:txbxContent>
                            <w:p w14:paraId="2BE657E5" w14:textId="77777777" w:rsidR="005130B8" w:rsidRPr="00EB33AB" w:rsidRDefault="005130B8" w:rsidP="00382C49">
                              <w:pPr>
                                <w:snapToGrid w:val="0"/>
                                <w:jc w:val="center"/>
                                <w:rPr>
                                  <w:rFonts w:asciiTheme="majorEastAsia" w:eastAsiaTheme="majorEastAsia" w:hAnsiTheme="majorEastAsia"/>
                                  <w:sz w:val="18"/>
                                  <w:szCs w:val="18"/>
                                </w:rPr>
                              </w:pPr>
                              <w:r w:rsidRPr="00EB33AB">
                                <w:rPr>
                                  <w:rFonts w:asciiTheme="majorEastAsia" w:eastAsiaTheme="majorEastAsia" w:hAnsiTheme="majorEastAsia" w:hint="eastAsia"/>
                                  <w:sz w:val="18"/>
                                  <w:szCs w:val="18"/>
                                </w:rPr>
                                <w:t>⑦認定情報の登録等</w:t>
                              </w:r>
                            </w:p>
                          </w:txbxContent>
                        </v:textbox>
                      </v:rect>
                    </v:group>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703296" behindDoc="0" locked="0" layoutInCell="1" allowOverlap="1" wp14:anchorId="047A4874" wp14:editId="623A3B38">
                      <wp:simplePos x="0" y="0"/>
                      <wp:positionH relativeFrom="column">
                        <wp:posOffset>28575</wp:posOffset>
                      </wp:positionH>
                      <wp:positionV relativeFrom="paragraph">
                        <wp:posOffset>4573270</wp:posOffset>
                      </wp:positionV>
                      <wp:extent cx="579755" cy="290830"/>
                      <wp:effectExtent l="0" t="0" r="10795" b="13970"/>
                      <wp:wrapNone/>
                      <wp:docPr id="50" name="大かっこ 50"/>
                      <wp:cNvGraphicFramePr/>
                      <a:graphic xmlns:a="http://schemas.openxmlformats.org/drawingml/2006/main">
                        <a:graphicData uri="http://schemas.microsoft.com/office/word/2010/wordprocessingShape">
                          <wps:wsp>
                            <wps:cNvSpPr/>
                            <wps:spPr>
                              <a:xfrm>
                                <a:off x="0" y="0"/>
                                <a:ext cx="579755" cy="290830"/>
                              </a:xfrm>
                              <a:prstGeom prst="bracketPair">
                                <a:avLst/>
                              </a:prstGeom>
                              <a:noFill/>
                              <a:ln w="9525" cap="flat" cmpd="sng" algn="ctr">
                                <a:solidFill>
                                  <a:sysClr val="windowText" lastClr="000000"/>
                                </a:solidFill>
                                <a:prstDash val="solid"/>
                              </a:ln>
                              <a:effectLst/>
                            </wps:spPr>
                            <wps:txbx>
                              <w:txbxContent>
                                <w:p w14:paraId="0A29C499" w14:textId="77777777"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社会福祉法</w:t>
                                  </w:r>
                                </w:p>
                                <w:p w14:paraId="7F67DC3F" w14:textId="77777777"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69条</w:t>
                                  </w:r>
                                  <w:r>
                                    <w:rPr>
                                      <w:rFonts w:asciiTheme="majorEastAsia" w:eastAsiaTheme="majorEastAsia" w:hAnsiTheme="majorEastAsia" w:hint="eastAsia"/>
                                      <w:sz w:val="12"/>
                                    </w:rPr>
                                    <w:t>２</w:t>
                                  </w:r>
                                  <w:r w:rsidRPr="00250918">
                                    <w:rPr>
                                      <w:rFonts w:asciiTheme="majorEastAsia" w:eastAsiaTheme="majorEastAsia" w:hAnsiTheme="majorEastAsia" w:hint="eastAsia"/>
                                      <w:sz w:val="12"/>
                                    </w:rPr>
                                    <w:t>項</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A4874" id="大かっこ 50" o:spid="_x0000_s1061" type="#_x0000_t185" style="position:absolute;left:0;text-align:left;margin-left:2.25pt;margin-top:360.1pt;width:45.65pt;height:22.9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" strokecolor="windowText">
                      <v:textbox inset="1mm,1mm,1mm,1mm">
                        <w:txbxContent>
                          <w:p w14:paraId="0A29C499" w14:textId="77777777"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社会福祉法</w:t>
                            </w:r>
                          </w:p>
                          <w:p w14:paraId="7F67DC3F" w14:textId="77777777" w:rsidR="005130B8" w:rsidRPr="00250918" w:rsidRDefault="005130B8" w:rsidP="00382C49">
                            <w:pPr>
                              <w:snapToGrid w:val="0"/>
                              <w:jc w:val="center"/>
                              <w:rPr>
                                <w:rFonts w:asciiTheme="majorEastAsia" w:eastAsiaTheme="majorEastAsia" w:hAnsiTheme="majorEastAsia"/>
                                <w:sz w:val="12"/>
                              </w:rPr>
                            </w:pPr>
                            <w:r w:rsidRPr="00250918">
                              <w:rPr>
                                <w:rFonts w:asciiTheme="majorEastAsia" w:eastAsiaTheme="majorEastAsia" w:hAnsiTheme="majorEastAsia" w:hint="eastAsia"/>
                                <w:sz w:val="12"/>
                              </w:rPr>
                              <w:t>69条</w:t>
                            </w:r>
                            <w:r>
                              <w:rPr>
                                <w:rFonts w:asciiTheme="majorEastAsia" w:eastAsiaTheme="majorEastAsia" w:hAnsiTheme="majorEastAsia" w:hint="eastAsia"/>
                                <w:sz w:val="12"/>
                              </w:rPr>
                              <w:t>２</w:t>
                            </w:r>
                            <w:r w:rsidRPr="00250918">
                              <w:rPr>
                                <w:rFonts w:asciiTheme="majorEastAsia" w:eastAsiaTheme="majorEastAsia" w:hAnsiTheme="majorEastAsia" w:hint="eastAsia"/>
                                <w:sz w:val="12"/>
                              </w:rPr>
                              <w:t>項</w:t>
                            </w:r>
                          </w:p>
                        </w:txbxContent>
                      </v:textbox>
                    </v:shape>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726848" behindDoc="0" locked="0" layoutInCell="1" allowOverlap="1" wp14:anchorId="6EFEAC35" wp14:editId="3B21576E">
                      <wp:simplePos x="0" y="0"/>
                      <wp:positionH relativeFrom="column">
                        <wp:posOffset>-16510</wp:posOffset>
                      </wp:positionH>
                      <wp:positionV relativeFrom="paragraph">
                        <wp:posOffset>4103370</wp:posOffset>
                      </wp:positionV>
                      <wp:extent cx="1295400" cy="215900"/>
                      <wp:effectExtent l="0" t="0" r="19050" b="12700"/>
                      <wp:wrapNone/>
                      <wp:docPr id="296" name="正方形/長方形 296"/>
                      <wp:cNvGraphicFramePr/>
                      <a:graphic xmlns:a="http://schemas.openxmlformats.org/drawingml/2006/main">
                        <a:graphicData uri="http://schemas.microsoft.com/office/word/2010/wordprocessingShape">
                          <wps:wsp>
                            <wps:cNvSpPr/>
                            <wps:spPr>
                              <a:xfrm>
                                <a:off x="0" y="0"/>
                                <a:ext cx="1295400" cy="215900"/>
                              </a:xfrm>
                              <a:prstGeom prst="rect">
                                <a:avLst/>
                              </a:prstGeom>
                              <a:solidFill>
                                <a:srgbClr val="4BACC6">
                                  <a:lumMod val="20000"/>
                                  <a:lumOff val="80000"/>
                                </a:srgbClr>
                              </a:solidFill>
                              <a:ln w="12700" cap="flat" cmpd="sng" algn="ctr">
                                <a:solidFill>
                                  <a:sysClr val="windowText" lastClr="000000"/>
                                </a:solidFill>
                                <a:prstDash val="solid"/>
                              </a:ln>
                              <a:effectLst/>
                            </wps:spPr>
                            <wps:txbx>
                              <w:txbxContent>
                                <w:p w14:paraId="223F9E4F" w14:textId="77777777" w:rsidR="005130B8" w:rsidRPr="000156A5" w:rsidRDefault="005130B8" w:rsidP="00382C49">
                                  <w:pPr>
                                    <w:snapToGrid w:val="0"/>
                                    <w:jc w:val="center"/>
                                    <w:rPr>
                                      <w:rFonts w:asciiTheme="majorEastAsia" w:eastAsiaTheme="majorEastAsia" w:hAnsiTheme="majorEastAsia"/>
                                      <w:sz w:val="16"/>
                                      <w:szCs w:val="16"/>
                                    </w:rPr>
                                  </w:pPr>
                                  <w:r w:rsidRPr="000156A5">
                                    <w:rPr>
                                      <w:rFonts w:asciiTheme="majorEastAsia" w:eastAsiaTheme="majorEastAsia" w:hAnsiTheme="majorEastAsia" w:hint="eastAsia"/>
                                      <w:sz w:val="16"/>
                                      <w:szCs w:val="16"/>
                                    </w:rPr>
                                    <w:t>⑬認定情報の変更登録等</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FEAC35" id="正方形/長方形 296" o:spid="_x0000_s1062" style="position:absolute;left:0;text-align:left;margin-left:-1.3pt;margin-top:323.1pt;width:102pt;height:17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" fillcolor="#dbeef4" strokecolor="windowText" strokeweight="1pt">
                      <v:textbox inset="1mm,1mm,1mm,1mm">
                        <w:txbxContent>
                          <w:p w14:paraId="223F9E4F" w14:textId="77777777" w:rsidR="005130B8" w:rsidRPr="000156A5" w:rsidRDefault="005130B8" w:rsidP="00382C49">
                            <w:pPr>
                              <w:snapToGrid w:val="0"/>
                              <w:jc w:val="center"/>
                              <w:rPr>
                                <w:rFonts w:asciiTheme="majorEastAsia" w:eastAsiaTheme="majorEastAsia" w:hAnsiTheme="majorEastAsia"/>
                                <w:sz w:val="16"/>
                                <w:szCs w:val="16"/>
                              </w:rPr>
                            </w:pPr>
                            <w:r w:rsidRPr="000156A5">
                              <w:rPr>
                                <w:rFonts w:asciiTheme="majorEastAsia" w:eastAsiaTheme="majorEastAsia" w:hAnsiTheme="majorEastAsia" w:hint="eastAsia"/>
                                <w:sz w:val="16"/>
                                <w:szCs w:val="16"/>
                              </w:rPr>
                              <w:t>⑬認定情報の変更登録等</w:t>
                            </w:r>
                          </w:p>
                        </w:txbxContent>
                      </v:textbox>
                    </v:rect>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727872" behindDoc="0" locked="0" layoutInCell="1" allowOverlap="1" wp14:anchorId="0923D947" wp14:editId="3F5322C1">
                      <wp:simplePos x="0" y="0"/>
                      <wp:positionH relativeFrom="column">
                        <wp:posOffset>635635</wp:posOffset>
                      </wp:positionH>
                      <wp:positionV relativeFrom="paragraph">
                        <wp:posOffset>3954145</wp:posOffset>
                      </wp:positionV>
                      <wp:extent cx="0" cy="149225"/>
                      <wp:effectExtent l="95250" t="0" r="57150" b="60325"/>
                      <wp:wrapNone/>
                      <wp:docPr id="297" name="直線矢印コネクタ 297"/>
                      <wp:cNvGraphicFramePr/>
                      <a:graphic xmlns:a="http://schemas.openxmlformats.org/drawingml/2006/main">
                        <a:graphicData uri="http://schemas.microsoft.com/office/word/2010/wordprocessingShape">
                          <wps:wsp>
                            <wps:cNvCnPr/>
                            <wps:spPr>
                              <a:xfrm>
                                <a:off x="0" y="0"/>
                                <a:ext cx="0" cy="149225"/>
                              </a:xfrm>
                              <a:prstGeom prst="straightConnector1">
                                <a:avLst/>
                              </a:prstGeom>
                              <a:noFill/>
                              <a:ln w="19050" cap="flat" cmpd="sng" algn="ctr">
                                <a:solidFill>
                                  <a:sysClr val="windowText" lastClr="000000"/>
                                </a:solidFill>
                                <a:prstDash val="solid"/>
                                <a:tailEnd type="arrow"/>
                              </a:ln>
                              <a:effectLst/>
                            </wps:spPr>
                            <wps:bodyPr/>
                          </wps:wsp>
                        </a:graphicData>
                      </a:graphic>
                    </wp:anchor>
                  </w:drawing>
                </mc:Choice>
                <mc:Fallback>
                  <w:pict>
                    <v:shape w14:anchorId="5603230D" id="直線矢印コネクタ 297" o:spid="_x0000_s1026" type="#_x0000_t32" style="position:absolute;left:0;text-align:left;margin-left:50.05pt;margin-top:311.35pt;width:0;height:11.75pt;z-index:251727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" strokecolor="windowText" strokeweight="1.5pt">
                      <v:stroke endarrow="open"/>
                    </v:shape>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701248" behindDoc="0" locked="0" layoutInCell="1" allowOverlap="1" wp14:anchorId="73691529" wp14:editId="215DB7F0">
                      <wp:simplePos x="0" y="0"/>
                      <wp:positionH relativeFrom="column">
                        <wp:posOffset>-10795</wp:posOffset>
                      </wp:positionH>
                      <wp:positionV relativeFrom="paragraph">
                        <wp:posOffset>3723005</wp:posOffset>
                      </wp:positionV>
                      <wp:extent cx="1295400" cy="215900"/>
                      <wp:effectExtent l="0" t="0" r="19050" b="12700"/>
                      <wp:wrapNone/>
                      <wp:docPr id="24" name="正方形/長方形 24"/>
                      <wp:cNvGraphicFramePr/>
                      <a:graphic xmlns:a="http://schemas.openxmlformats.org/drawingml/2006/main">
                        <a:graphicData uri="http://schemas.microsoft.com/office/word/2010/wordprocessingShape">
                          <wps:wsp>
                            <wps:cNvSpPr/>
                            <wps:spPr>
                              <a:xfrm>
                                <a:off x="0" y="0"/>
                                <a:ext cx="1295400" cy="215900"/>
                              </a:xfrm>
                              <a:prstGeom prst="rect">
                                <a:avLst/>
                              </a:prstGeom>
                              <a:solidFill>
                                <a:srgbClr val="4BACC6">
                                  <a:lumMod val="20000"/>
                                  <a:lumOff val="80000"/>
                                </a:srgbClr>
                              </a:solidFill>
                              <a:ln w="12700" cap="flat" cmpd="sng" algn="ctr">
                                <a:solidFill>
                                  <a:sysClr val="windowText" lastClr="000000"/>
                                </a:solidFill>
                                <a:prstDash val="solid"/>
                              </a:ln>
                              <a:effectLst/>
                            </wps:spPr>
                            <wps:txbx>
                              <w:txbxContent>
                                <w:p w14:paraId="550FE026" w14:textId="77777777" w:rsidR="005130B8" w:rsidRPr="00A077C9" w:rsidRDefault="005130B8" w:rsidP="00382C49">
                                  <w:pPr>
                                    <w:snapToGrid w:val="0"/>
                                    <w:jc w:val="center"/>
                                    <w:rPr>
                                      <w:rFonts w:asciiTheme="majorEastAsia" w:eastAsiaTheme="majorEastAsia" w:hAnsiTheme="majorEastAsia"/>
                                      <w:color w:val="000000" w:themeColor="text1"/>
                                      <w:sz w:val="16"/>
                                      <w:szCs w:val="16"/>
                                    </w:rPr>
                                  </w:pPr>
                                  <w:r w:rsidRPr="00A077C9">
                                    <w:rPr>
                                      <w:rFonts w:asciiTheme="majorEastAsia" w:eastAsiaTheme="majorEastAsia" w:hAnsiTheme="majorEastAsia" w:hint="eastAsia"/>
                                      <w:color w:val="000000" w:themeColor="text1"/>
                                      <w:sz w:val="16"/>
                                      <w:szCs w:val="16"/>
                                    </w:rPr>
                                    <w:t>⑫事業変更届到達・確認</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anchor>
                  </w:drawing>
                </mc:Choice>
                <mc:Fallback>
                  <w:pict>
                    <v:rect w14:anchorId="73691529" id="正方形/長方形 24" o:spid="_x0000_s1063" style="position:absolute;left:0;text-align:left;margin-left:-.85pt;margin-top:293.15pt;width:102pt;height:17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" fillcolor="#dbeef4" strokecolor="windowText" strokeweight="1pt">
                      <v:textbox inset="1mm,1mm,1mm,1mm">
                        <w:txbxContent>
                          <w:p w14:paraId="550FE026" w14:textId="77777777" w:rsidR="005130B8" w:rsidRPr="00A077C9" w:rsidRDefault="005130B8" w:rsidP="00382C49">
                            <w:pPr>
                              <w:snapToGrid w:val="0"/>
                              <w:jc w:val="center"/>
                              <w:rPr>
                                <w:rFonts w:asciiTheme="majorEastAsia" w:eastAsiaTheme="majorEastAsia" w:hAnsiTheme="majorEastAsia"/>
                                <w:color w:val="000000" w:themeColor="text1"/>
                                <w:sz w:val="16"/>
                                <w:szCs w:val="16"/>
                              </w:rPr>
                            </w:pPr>
                            <w:r w:rsidRPr="00A077C9">
                              <w:rPr>
                                <w:rFonts w:asciiTheme="majorEastAsia" w:eastAsiaTheme="majorEastAsia" w:hAnsiTheme="majorEastAsia" w:hint="eastAsia"/>
                                <w:color w:val="000000" w:themeColor="text1"/>
                                <w:sz w:val="16"/>
                                <w:szCs w:val="16"/>
                              </w:rPr>
                              <w:t>⑫事業変更届到達・確認</w:t>
                            </w:r>
                          </w:p>
                        </w:txbxContent>
                      </v:textbox>
                    </v:rect>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671552" behindDoc="0" locked="0" layoutInCell="1" allowOverlap="1" wp14:anchorId="23663759" wp14:editId="23661DE9">
                      <wp:simplePos x="0" y="0"/>
                      <wp:positionH relativeFrom="column">
                        <wp:posOffset>-12700</wp:posOffset>
                      </wp:positionH>
                      <wp:positionV relativeFrom="paragraph">
                        <wp:posOffset>2364105</wp:posOffset>
                      </wp:positionV>
                      <wp:extent cx="1296000" cy="216000"/>
                      <wp:effectExtent l="0" t="0" r="19050" b="12700"/>
                      <wp:wrapNone/>
                      <wp:docPr id="23" name="正方形/長方形 23"/>
                      <wp:cNvGraphicFramePr/>
                      <a:graphic xmlns:a="http://schemas.openxmlformats.org/drawingml/2006/main">
                        <a:graphicData uri="http://schemas.microsoft.com/office/word/2010/wordprocessingShape">
                          <wps:wsp>
                            <wps:cNvSpPr/>
                            <wps:spPr>
                              <a:xfrm>
                                <a:off x="0" y="0"/>
                                <a:ext cx="1296000" cy="216000"/>
                              </a:xfrm>
                              <a:prstGeom prst="rect">
                                <a:avLst/>
                              </a:prstGeom>
                              <a:solidFill>
                                <a:schemeClr val="accent5">
                                  <a:lumMod val="20000"/>
                                  <a:lumOff val="80000"/>
                                </a:schemeClr>
                              </a:solidFill>
                              <a:ln w="12700" cap="flat" cmpd="sng" algn="ctr">
                                <a:solidFill>
                                  <a:sysClr val="windowText" lastClr="000000"/>
                                </a:solidFill>
                                <a:prstDash val="solid"/>
                              </a:ln>
                              <a:effectLst/>
                            </wps:spPr>
                            <wps:txbx>
                              <w:txbxContent>
                                <w:p w14:paraId="53EAA425" w14:textId="77777777" w:rsidR="005130B8" w:rsidRPr="00EB33AB" w:rsidRDefault="005130B8" w:rsidP="00382C49">
                                  <w:pPr>
                                    <w:snapToGrid w:val="0"/>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⑥認</w:t>
                                  </w:r>
                                  <w:r w:rsidRPr="00EB33AB">
                                    <w:rPr>
                                      <w:rFonts w:asciiTheme="majorEastAsia" w:eastAsiaTheme="majorEastAsia" w:hAnsiTheme="majorEastAsia" w:hint="eastAsia"/>
                                      <w:color w:val="000000" w:themeColor="text1"/>
                                      <w:sz w:val="18"/>
                                      <w:szCs w:val="18"/>
                                    </w:rPr>
                                    <w:t>定</w:t>
                                  </w:r>
                                  <w:r>
                                    <w:rPr>
                                      <w:rFonts w:asciiTheme="majorEastAsia" w:eastAsiaTheme="majorEastAsia" w:hAnsiTheme="majorEastAsia" w:hint="eastAsia"/>
                                      <w:color w:val="000000" w:themeColor="text1"/>
                                      <w:sz w:val="18"/>
                                      <w:szCs w:val="18"/>
                                    </w:rPr>
                                    <w:t>（不認定）</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663759" id="正方形/長方形 23" o:spid="_x0000_s1064" style="position:absolute;left:0;text-align:left;margin-left:-1pt;margin-top:186.15pt;width:102.05pt;height:1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" fillcolor="#daeef3 [664]" strokecolor="windowText" strokeweight="1pt">
                      <v:textbox inset="1mm,1mm,1mm,1mm">
                        <w:txbxContent>
                          <w:p w14:paraId="53EAA425" w14:textId="77777777" w:rsidR="005130B8" w:rsidRPr="00EB33AB" w:rsidRDefault="005130B8" w:rsidP="00382C49">
                            <w:pPr>
                              <w:snapToGrid w:val="0"/>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⑥認</w:t>
                            </w:r>
                            <w:r w:rsidRPr="00EB33AB">
                              <w:rPr>
                                <w:rFonts w:asciiTheme="majorEastAsia" w:eastAsiaTheme="majorEastAsia" w:hAnsiTheme="majorEastAsia" w:hint="eastAsia"/>
                                <w:color w:val="000000" w:themeColor="text1"/>
                                <w:sz w:val="18"/>
                                <w:szCs w:val="18"/>
                              </w:rPr>
                              <w:t>定</w:t>
                            </w:r>
                            <w:r>
                              <w:rPr>
                                <w:rFonts w:asciiTheme="majorEastAsia" w:eastAsiaTheme="majorEastAsia" w:hAnsiTheme="majorEastAsia" w:hint="eastAsia"/>
                                <w:color w:val="000000" w:themeColor="text1"/>
                                <w:sz w:val="18"/>
                                <w:szCs w:val="18"/>
                              </w:rPr>
                              <w:t>（不認定）</w:t>
                            </w:r>
                          </w:p>
                        </w:txbxContent>
                      </v:textbox>
                    </v:rect>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679744" behindDoc="0" locked="0" layoutInCell="1" allowOverlap="1" wp14:anchorId="1F963F8D" wp14:editId="3777C55B">
                      <wp:simplePos x="0" y="0"/>
                      <wp:positionH relativeFrom="column">
                        <wp:posOffset>639445</wp:posOffset>
                      </wp:positionH>
                      <wp:positionV relativeFrom="paragraph">
                        <wp:posOffset>2072640</wp:posOffset>
                      </wp:positionV>
                      <wp:extent cx="0" cy="287655"/>
                      <wp:effectExtent l="95250" t="0" r="57150" b="55245"/>
                      <wp:wrapNone/>
                      <wp:docPr id="31" name="直線矢印コネクタ 31"/>
                      <wp:cNvGraphicFramePr/>
                      <a:graphic xmlns:a="http://schemas.openxmlformats.org/drawingml/2006/main">
                        <a:graphicData uri="http://schemas.microsoft.com/office/word/2010/wordprocessingShape">
                          <wps:wsp>
                            <wps:cNvCnPr/>
                            <wps:spPr>
                              <a:xfrm>
                                <a:off x="0" y="0"/>
                                <a:ext cx="0" cy="287655"/>
                              </a:xfrm>
                              <a:prstGeom prst="straightConnector1">
                                <a:avLst/>
                              </a:prstGeom>
                              <a:noFill/>
                              <a:ln w="19050" cap="flat" cmpd="sng" algn="ctr">
                                <a:solidFill>
                                  <a:sysClr val="windowText" lastClr="000000"/>
                                </a:solidFill>
                                <a:prstDash val="solid"/>
                                <a:tailEnd type="arrow"/>
                              </a:ln>
                              <a:effectLst/>
                            </wps:spPr>
                            <wps:bodyPr/>
                          </wps:wsp>
                        </a:graphicData>
                      </a:graphic>
                      <wp14:sizeRelV relativeFrom="margin">
                        <wp14:pctHeight>0</wp14:pctHeight>
                      </wp14:sizeRelV>
                    </wp:anchor>
                  </w:drawing>
                </mc:Choice>
                <mc:Fallback>
                  <w:pict>
                    <v:shape w14:anchorId="088F79CE" id="直線矢印コネクタ 31" o:spid="_x0000_s1026" type="#_x0000_t32" style="position:absolute;left:0;text-align:left;margin-left:50.35pt;margin-top:163.2pt;width:0;height:22.6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" strokecolor="windowText" strokeweight="1.5pt">
                      <v:stroke endarrow="open"/>
                    </v:shape>
                  </w:pict>
                </mc:Fallback>
              </mc:AlternateContent>
            </w:r>
            <w:r w:rsidR="00382C49" w:rsidRPr="00502678">
              <w:rPr>
                <w:rFonts w:asciiTheme="majorEastAsia" w:eastAsiaTheme="majorEastAsia" w:hAnsiTheme="majorEastAsia"/>
                <w:noProof/>
                <w:sz w:val="16"/>
                <w:szCs w:val="16"/>
              </w:rPr>
              <mc:AlternateContent>
                <mc:Choice Requires="wps">
                  <w:drawing>
                    <wp:anchor distT="0" distB="0" distL="114300" distR="114300" simplePos="0" relativeHeight="251678720" behindDoc="0" locked="0" layoutInCell="1" allowOverlap="1" wp14:anchorId="04CDBCA1" wp14:editId="63CA28E1">
                      <wp:simplePos x="0" y="0"/>
                      <wp:positionH relativeFrom="column">
                        <wp:posOffset>628650</wp:posOffset>
                      </wp:positionH>
                      <wp:positionV relativeFrom="paragraph">
                        <wp:posOffset>1561465</wp:posOffset>
                      </wp:positionV>
                      <wp:extent cx="0" cy="287655"/>
                      <wp:effectExtent l="95250" t="0" r="57150" b="55245"/>
                      <wp:wrapNone/>
                      <wp:docPr id="36" name="直線矢印コネクタ 36"/>
                      <wp:cNvGraphicFramePr/>
                      <a:graphic xmlns:a="http://schemas.openxmlformats.org/drawingml/2006/main">
                        <a:graphicData uri="http://schemas.microsoft.com/office/word/2010/wordprocessingShape">
                          <wps:wsp>
                            <wps:cNvCnPr/>
                            <wps:spPr>
                              <a:xfrm>
                                <a:off x="0" y="0"/>
                                <a:ext cx="0" cy="287655"/>
                              </a:xfrm>
                              <a:prstGeom prst="straightConnector1">
                                <a:avLst/>
                              </a:prstGeom>
                              <a:noFill/>
                              <a:ln w="19050" cap="flat" cmpd="sng" algn="ctr">
                                <a:solidFill>
                                  <a:sysClr val="windowText" lastClr="000000"/>
                                </a:solidFill>
                                <a:prstDash val="solid"/>
                                <a:tailEnd type="arrow"/>
                              </a:ln>
                              <a:effectLst/>
                            </wps:spPr>
                            <wps:bodyPr/>
                          </wps:wsp>
                        </a:graphicData>
                      </a:graphic>
                      <wp14:sizeRelV relativeFrom="margin">
                        <wp14:pctHeight>0</wp14:pctHeight>
                      </wp14:sizeRelV>
                    </wp:anchor>
                  </w:drawing>
                </mc:Choice>
                <mc:Fallback>
                  <w:pict>
                    <v:shape w14:anchorId="2B3A07C5" id="直線矢印コネクタ 36" o:spid="_x0000_s1026" type="#_x0000_t32" style="position:absolute;left:0;text-align:left;margin-left:49.5pt;margin-top:122.95pt;width:0;height:22.6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" strokecolor="windowText" strokeweight="1.5pt">
                      <v:stroke endarrow="open"/>
                    </v:shape>
                  </w:pict>
                </mc:Fallback>
              </mc:AlternateContent>
            </w:r>
          </w:p>
        </w:tc>
        <w:tc>
          <w:tcPr>
            <w:tcW w:w="1134" w:type="dxa"/>
            <w:tcBorders>
              <w:top w:val="nil"/>
              <w:left w:val="nil"/>
              <w:bottom w:val="nil"/>
              <w:right w:val="nil"/>
            </w:tcBorders>
            <w:shd w:val="clear" w:color="auto" w:fill="FFFF8F"/>
          </w:tcPr>
          <w:p w14:paraId="685806A5" w14:textId="77777777" w:rsidR="00382C49" w:rsidRPr="00502678" w:rsidRDefault="00382C49" w:rsidP="00382C49">
            <w:pPr>
              <w:rPr>
                <w:rFonts w:asciiTheme="majorEastAsia" w:eastAsiaTheme="majorEastAsia" w:hAnsiTheme="majorEastAsia"/>
                <w:sz w:val="16"/>
                <w:szCs w:val="16"/>
              </w:rPr>
            </w:pPr>
            <w:r w:rsidRPr="00502678">
              <w:rPr>
                <w:rFonts w:asciiTheme="majorEastAsia" w:eastAsiaTheme="majorEastAsia" w:hAnsiTheme="majorEastAsia"/>
                <w:noProof/>
                <w:sz w:val="16"/>
                <w:szCs w:val="16"/>
              </w:rPr>
              <mc:AlternateContent>
                <mc:Choice Requires="wps">
                  <w:drawing>
                    <wp:anchor distT="0" distB="0" distL="114300" distR="114300" simplePos="0" relativeHeight="251712512" behindDoc="0" locked="0" layoutInCell="1" allowOverlap="1" wp14:anchorId="5D8F2903" wp14:editId="582539CC">
                      <wp:simplePos x="0" y="0"/>
                      <wp:positionH relativeFrom="column">
                        <wp:posOffset>-48708</wp:posOffset>
                      </wp:positionH>
                      <wp:positionV relativeFrom="paragraph">
                        <wp:posOffset>7677851</wp:posOffset>
                      </wp:positionV>
                      <wp:extent cx="636784" cy="215133"/>
                      <wp:effectExtent l="0" t="0" r="11430" b="13970"/>
                      <wp:wrapNone/>
                      <wp:docPr id="310" name="正方形/長方形 310"/>
                      <wp:cNvGraphicFramePr/>
                      <a:graphic xmlns:a="http://schemas.openxmlformats.org/drawingml/2006/main">
                        <a:graphicData uri="http://schemas.microsoft.com/office/word/2010/wordprocessingShape">
                          <wps:wsp>
                            <wps:cNvSpPr/>
                            <wps:spPr>
                              <a:xfrm>
                                <a:off x="0" y="0"/>
                                <a:ext cx="636784" cy="215133"/>
                              </a:xfrm>
                              <a:prstGeom prst="rect">
                                <a:avLst/>
                              </a:prstGeom>
                              <a:solidFill>
                                <a:schemeClr val="accent5">
                                  <a:lumMod val="20000"/>
                                  <a:lumOff val="80000"/>
                                </a:schemeClr>
                              </a:solidFill>
                              <a:ln w="12700" cap="flat" cmpd="sng" algn="ctr">
                                <a:solidFill>
                                  <a:sysClr val="windowText" lastClr="000000"/>
                                </a:solidFill>
                                <a:prstDash val="solid"/>
                              </a:ln>
                              <a:effectLst/>
                            </wps:spPr>
                            <wps:txbx>
                              <w:txbxContent>
                                <w:p w14:paraId="7EB1D380" w14:textId="77777777" w:rsidR="005130B8" w:rsidRPr="000156A5" w:rsidRDefault="005130B8" w:rsidP="00382C49">
                                  <w:pPr>
                                    <w:snapToGrid w:val="0"/>
                                    <w:jc w:val="center"/>
                                    <w:rPr>
                                      <w:rFonts w:asciiTheme="majorEastAsia" w:eastAsiaTheme="majorEastAsia" w:hAnsiTheme="majorEastAsia"/>
                                      <w:color w:val="000000" w:themeColor="text1"/>
                                      <w:sz w:val="16"/>
                                      <w:szCs w:val="16"/>
                                    </w:rPr>
                                  </w:pPr>
                                  <w:r w:rsidRPr="000156A5">
                                    <w:rPr>
                                      <w:rFonts w:asciiTheme="majorEastAsia" w:eastAsiaTheme="majorEastAsia" w:hAnsiTheme="majorEastAsia" w:hint="eastAsia"/>
                                      <w:color w:val="000000" w:themeColor="text1"/>
                                      <w:sz w:val="16"/>
                                      <w:szCs w:val="16"/>
                                    </w:rPr>
                                    <w:t>㉒指導等</w:t>
                                  </w:r>
                                </w:p>
                              </w:txbxContent>
                            </wps:txbx>
                            <wps:bodyPr rot="0" spcFirstLastPara="0" vertOverflow="overflow" horzOverflow="overflow" vert="horz" wrap="square" lIns="0" tIns="36000" rIns="0" bIns="36000" numCol="1" spcCol="0" rtlCol="0" fromWordArt="0" anchor="ctr" anchorCtr="0" forceAA="0" compatLnSpc="1">
                              <a:prstTxWarp prst="textNoShape">
                                <a:avLst/>
                              </a:prstTxWarp>
                              <a:noAutofit/>
                            </wps:bodyPr>
                          </wps:wsp>
                        </a:graphicData>
                      </a:graphic>
                    </wp:anchor>
                  </w:drawing>
                </mc:Choice>
                <mc:Fallback>
                  <w:pict>
                    <v:rect w14:anchorId="5D8F2903" id="正方形/長方形 310" o:spid="_x0000_s1065" style="position:absolute;left:0;text-align:left;margin-left:-3.85pt;margin-top:604.55pt;width:50.15pt;height:16.95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" fillcolor="#daeef3 [664]" strokecolor="windowText" strokeweight="1pt">
                      <v:textbox inset="0,1mm,0,1mm">
                        <w:txbxContent>
                          <w:p w14:paraId="7EB1D380" w14:textId="77777777" w:rsidR="005130B8" w:rsidRPr="000156A5" w:rsidRDefault="005130B8" w:rsidP="00382C49">
                            <w:pPr>
                              <w:snapToGrid w:val="0"/>
                              <w:jc w:val="center"/>
                              <w:rPr>
                                <w:rFonts w:asciiTheme="majorEastAsia" w:eastAsiaTheme="majorEastAsia" w:hAnsiTheme="majorEastAsia"/>
                                <w:color w:val="000000" w:themeColor="text1"/>
                                <w:sz w:val="16"/>
                                <w:szCs w:val="16"/>
                              </w:rPr>
                            </w:pPr>
                            <w:r w:rsidRPr="000156A5">
                              <w:rPr>
                                <w:rFonts w:asciiTheme="majorEastAsia" w:eastAsiaTheme="majorEastAsia" w:hAnsiTheme="majorEastAsia" w:hint="eastAsia"/>
                                <w:color w:val="000000" w:themeColor="text1"/>
                                <w:sz w:val="16"/>
                                <w:szCs w:val="16"/>
                              </w:rPr>
                              <w:t>㉒指導等</w:t>
                            </w:r>
                          </w:p>
                        </w:txbxContent>
                      </v:textbox>
                    </v:rect>
                  </w:pict>
                </mc:Fallback>
              </mc:AlternateContent>
            </w:r>
            <w:r w:rsidRPr="00502678">
              <w:rPr>
                <w:rFonts w:asciiTheme="majorEastAsia" w:eastAsiaTheme="majorEastAsia" w:hAnsiTheme="majorEastAsia"/>
                <w:noProof/>
                <w:sz w:val="16"/>
                <w:szCs w:val="16"/>
              </w:rPr>
              <mc:AlternateContent>
                <mc:Choice Requires="wps">
                  <w:drawing>
                    <wp:anchor distT="0" distB="0" distL="114300" distR="114300" simplePos="0" relativeHeight="251714560" behindDoc="0" locked="0" layoutInCell="1" allowOverlap="1" wp14:anchorId="27271B8E" wp14:editId="2258E543">
                      <wp:simplePos x="0" y="0"/>
                      <wp:positionH relativeFrom="column">
                        <wp:posOffset>213793</wp:posOffset>
                      </wp:positionH>
                      <wp:positionV relativeFrom="paragraph">
                        <wp:posOffset>7429033</wp:posOffset>
                      </wp:positionV>
                      <wp:extent cx="0" cy="251941"/>
                      <wp:effectExtent l="95250" t="0" r="57150" b="53340"/>
                      <wp:wrapNone/>
                      <wp:docPr id="312" name="直線矢印コネクタ 312"/>
                      <wp:cNvGraphicFramePr/>
                      <a:graphic xmlns:a="http://schemas.openxmlformats.org/drawingml/2006/main">
                        <a:graphicData uri="http://schemas.microsoft.com/office/word/2010/wordprocessingShape">
                          <wps:wsp>
                            <wps:cNvCnPr/>
                            <wps:spPr>
                              <a:xfrm>
                                <a:off x="0" y="0"/>
                                <a:ext cx="0" cy="251941"/>
                              </a:xfrm>
                              <a:prstGeom prst="straightConnector1">
                                <a:avLst/>
                              </a:prstGeom>
                              <a:noFill/>
                              <a:ln w="19050" cap="flat" cmpd="sng" algn="ctr">
                                <a:solidFill>
                                  <a:sysClr val="windowText" lastClr="000000"/>
                                </a:solidFill>
                                <a:prstDash val="solid"/>
                                <a:tailEnd type="arrow"/>
                              </a:ln>
                              <a:effectLst/>
                            </wps:spPr>
                            <wps:bodyPr/>
                          </wps:wsp>
                        </a:graphicData>
                      </a:graphic>
                    </wp:anchor>
                  </w:drawing>
                </mc:Choice>
                <mc:Fallback>
                  <w:pict>
                    <v:shape w14:anchorId="3926242F" id="直線矢印コネクタ 312" o:spid="_x0000_s1026" type="#_x0000_t32" style="position:absolute;left:0;text-align:left;margin-left:16.85pt;margin-top:584.95pt;width:0;height:19.85pt;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" strokecolor="windowText" strokeweight="1.5pt">
                      <v:stroke endarrow="open"/>
                    </v:shape>
                  </w:pict>
                </mc:Fallback>
              </mc:AlternateContent>
            </w:r>
            <w:r w:rsidRPr="00502678">
              <w:rPr>
                <w:rFonts w:asciiTheme="majorEastAsia" w:eastAsiaTheme="majorEastAsia" w:hAnsiTheme="majorEastAsia"/>
                <w:noProof/>
                <w:sz w:val="16"/>
                <w:szCs w:val="16"/>
              </w:rPr>
              <mc:AlternateContent>
                <mc:Choice Requires="wps">
                  <w:drawing>
                    <wp:anchor distT="0" distB="0" distL="114300" distR="114300" simplePos="0" relativeHeight="251718656" behindDoc="0" locked="0" layoutInCell="1" allowOverlap="1" wp14:anchorId="47600A8A" wp14:editId="4A8129BF">
                      <wp:simplePos x="0" y="0"/>
                      <wp:positionH relativeFrom="column">
                        <wp:posOffset>593966</wp:posOffset>
                      </wp:positionH>
                      <wp:positionV relativeFrom="paragraph">
                        <wp:posOffset>7772854</wp:posOffset>
                      </wp:positionV>
                      <wp:extent cx="238791" cy="0"/>
                      <wp:effectExtent l="0" t="0" r="27940" b="19050"/>
                      <wp:wrapNone/>
                      <wp:docPr id="316" name="直線矢印コネクタ 316"/>
                      <wp:cNvGraphicFramePr/>
                      <a:graphic xmlns:a="http://schemas.openxmlformats.org/drawingml/2006/main">
                        <a:graphicData uri="http://schemas.microsoft.com/office/word/2010/wordprocessingShape">
                          <wps:wsp>
                            <wps:cNvCnPr/>
                            <wps:spPr>
                              <a:xfrm>
                                <a:off x="0" y="0"/>
                                <a:ext cx="238791" cy="0"/>
                              </a:xfrm>
                              <a:prstGeom prst="straightConnector1">
                                <a:avLst/>
                              </a:prstGeom>
                              <a:noFill/>
                              <a:ln w="19050" cap="flat" cmpd="sng" algn="ctr">
                                <a:solidFill>
                                  <a:sysClr val="windowText" lastClr="000000"/>
                                </a:solidFill>
                                <a:prstDash val="solid"/>
                                <a:tailEnd type="none"/>
                              </a:ln>
                              <a:effectLst/>
                            </wps:spPr>
                            <wps:bodyPr/>
                          </wps:wsp>
                        </a:graphicData>
                      </a:graphic>
                    </wp:anchor>
                  </w:drawing>
                </mc:Choice>
                <mc:Fallback>
                  <w:pict>
                    <v:shape w14:anchorId="7F4C4C92" id="直線矢印コネクタ 316" o:spid="_x0000_s1026" type="#_x0000_t32" style="position:absolute;left:0;text-align:left;margin-left:46.75pt;margin-top:612.05pt;width:18.8pt;height:0;z-index:251718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" strokecolor="windowText" strokeweight="1.5pt"/>
                  </w:pict>
                </mc:Fallback>
              </mc:AlternateContent>
            </w:r>
            <w:r w:rsidRPr="00502678">
              <w:rPr>
                <w:rFonts w:asciiTheme="majorEastAsia" w:eastAsiaTheme="majorEastAsia" w:hAnsiTheme="majorEastAsia"/>
                <w:noProof/>
                <w:sz w:val="16"/>
                <w:szCs w:val="16"/>
              </w:rPr>
              <mc:AlternateContent>
                <mc:Choice Requires="wps">
                  <w:drawing>
                    <wp:anchor distT="0" distB="0" distL="114300" distR="114300" simplePos="0" relativeHeight="251720704" behindDoc="0" locked="0" layoutInCell="1" allowOverlap="1" wp14:anchorId="582B6784" wp14:editId="142F18B5">
                      <wp:simplePos x="0" y="0"/>
                      <wp:positionH relativeFrom="column">
                        <wp:posOffset>557759</wp:posOffset>
                      </wp:positionH>
                      <wp:positionV relativeFrom="paragraph">
                        <wp:posOffset>7166643</wp:posOffset>
                      </wp:positionV>
                      <wp:extent cx="277901" cy="0"/>
                      <wp:effectExtent l="38100" t="76200" r="0" b="114300"/>
                      <wp:wrapNone/>
                      <wp:docPr id="318" name="直線矢印コネクタ 318"/>
                      <wp:cNvGraphicFramePr/>
                      <a:graphic xmlns:a="http://schemas.openxmlformats.org/drawingml/2006/main">
                        <a:graphicData uri="http://schemas.microsoft.com/office/word/2010/wordprocessingShape">
                          <wps:wsp>
                            <wps:cNvCnPr/>
                            <wps:spPr>
                              <a:xfrm>
                                <a:off x="0" y="0"/>
                                <a:ext cx="277901" cy="0"/>
                              </a:xfrm>
                              <a:prstGeom prst="straightConnector1">
                                <a:avLst/>
                              </a:prstGeom>
                              <a:noFill/>
                              <a:ln w="19050" cap="flat" cmpd="sng" algn="ctr">
                                <a:solidFill>
                                  <a:sysClr val="windowText" lastClr="000000"/>
                                </a:solidFill>
                                <a:prstDash val="solid"/>
                                <a:headEnd type="arrow"/>
                                <a:tailEnd type="none"/>
                              </a:ln>
                              <a:effectLst/>
                            </wps:spPr>
                            <wps:bodyPr/>
                          </wps:wsp>
                        </a:graphicData>
                      </a:graphic>
                    </wp:anchor>
                  </w:drawing>
                </mc:Choice>
                <mc:Fallback>
                  <w:pict>
                    <v:shape w14:anchorId="07C83605" id="直線矢印コネクタ 318" o:spid="_x0000_s1026" type="#_x0000_t32" style="position:absolute;left:0;text-align:left;margin-left:43.9pt;margin-top:564.3pt;width:21.9pt;height:0;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" strokecolor="windowText" strokeweight="1.5pt">
                      <v:stroke startarrow="open"/>
                    </v:shape>
                  </w:pict>
                </mc:Fallback>
              </mc:AlternateContent>
            </w:r>
          </w:p>
        </w:tc>
        <w:tc>
          <w:tcPr>
            <w:tcW w:w="1134" w:type="dxa"/>
            <w:tcBorders>
              <w:top w:val="nil"/>
              <w:left w:val="nil"/>
              <w:bottom w:val="nil"/>
              <w:right w:val="nil"/>
            </w:tcBorders>
            <w:shd w:val="clear" w:color="auto" w:fill="auto"/>
          </w:tcPr>
          <w:p w14:paraId="1403D591" w14:textId="77777777" w:rsidR="00382C49" w:rsidRPr="00502678" w:rsidRDefault="00382C49" w:rsidP="00382C49">
            <w:pPr>
              <w:rPr>
                <w:rFonts w:asciiTheme="majorEastAsia" w:eastAsiaTheme="majorEastAsia" w:hAnsiTheme="majorEastAsia"/>
                <w:sz w:val="16"/>
                <w:szCs w:val="16"/>
              </w:rPr>
            </w:pPr>
            <w:r w:rsidRPr="00502678">
              <w:rPr>
                <w:rFonts w:asciiTheme="majorEastAsia" w:eastAsiaTheme="majorEastAsia" w:hAnsiTheme="majorEastAsia"/>
                <w:noProof/>
                <w:sz w:val="16"/>
                <w:szCs w:val="16"/>
              </w:rPr>
              <mc:AlternateContent>
                <mc:Choice Requires="wps">
                  <w:drawing>
                    <wp:anchor distT="0" distB="0" distL="114300" distR="114300" simplePos="0" relativeHeight="251739136" behindDoc="0" locked="0" layoutInCell="1" allowOverlap="1" wp14:anchorId="6DD3A4DA" wp14:editId="6B683BE0">
                      <wp:simplePos x="0" y="0"/>
                      <wp:positionH relativeFrom="column">
                        <wp:posOffset>-67310</wp:posOffset>
                      </wp:positionH>
                      <wp:positionV relativeFrom="paragraph">
                        <wp:posOffset>8557260</wp:posOffset>
                      </wp:positionV>
                      <wp:extent cx="719455" cy="215900"/>
                      <wp:effectExtent l="0" t="0" r="23495" b="12700"/>
                      <wp:wrapNone/>
                      <wp:docPr id="37" name="正方形/長方形 37"/>
                      <wp:cNvGraphicFramePr/>
                      <a:graphic xmlns:a="http://schemas.openxmlformats.org/drawingml/2006/main">
                        <a:graphicData uri="http://schemas.microsoft.com/office/word/2010/wordprocessingShape">
                          <wps:wsp>
                            <wps:cNvSpPr/>
                            <wps:spPr>
                              <a:xfrm>
                                <a:off x="0" y="0"/>
                                <a:ext cx="719455" cy="215900"/>
                              </a:xfrm>
                              <a:prstGeom prst="rect">
                                <a:avLst/>
                              </a:prstGeom>
                              <a:solidFill>
                                <a:sysClr val="window" lastClr="FFFFFF">
                                  <a:lumMod val="95000"/>
                                </a:sysClr>
                              </a:solidFill>
                              <a:ln w="12700" cap="flat" cmpd="sng" algn="ctr">
                                <a:solidFill>
                                  <a:sysClr val="windowText" lastClr="000000"/>
                                </a:solidFill>
                                <a:prstDash val="solid"/>
                              </a:ln>
                              <a:effectLst/>
                            </wps:spPr>
                            <wps:txbx>
                              <w:txbxContent>
                                <w:p w14:paraId="68CAD1E6" w14:textId="77777777" w:rsidR="005130B8" w:rsidRPr="000156A5" w:rsidRDefault="005130B8" w:rsidP="00382C49">
                                  <w:pPr>
                                    <w:snapToGrid w:val="0"/>
                                    <w:jc w:val="center"/>
                                    <w:rPr>
                                      <w:rFonts w:asciiTheme="majorEastAsia" w:eastAsiaTheme="majorEastAsia" w:hAnsiTheme="majorEastAsia"/>
                                      <w:color w:val="000000" w:themeColor="text1"/>
                                      <w:sz w:val="14"/>
                                      <w:szCs w:val="14"/>
                                    </w:rPr>
                                  </w:pPr>
                                  <w:r w:rsidRPr="000156A5">
                                    <w:rPr>
                                      <w:rFonts w:asciiTheme="majorEastAsia" w:eastAsiaTheme="majorEastAsia" w:hAnsiTheme="majorEastAsia" w:hint="eastAsia"/>
                                      <w:color w:val="000000" w:themeColor="text1"/>
                                      <w:sz w:val="14"/>
                                      <w:szCs w:val="14"/>
                                    </w:rPr>
                                    <w:t>事業廃止届到達</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anchor>
                  </w:drawing>
                </mc:Choice>
                <mc:Fallback>
                  <w:pict>
                    <v:rect w14:anchorId="6DD3A4DA" id="正方形/長方形 37" o:spid="_x0000_s1066" style="position:absolute;left:0;text-align:left;margin-left:-5.3pt;margin-top:673.8pt;width:56.65pt;height:17pt;z-index:25173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" fillcolor="#f2f2f2" strokecolor="windowText" strokeweight="1pt">
                      <v:textbox inset="1mm,1mm,1mm,1mm">
                        <w:txbxContent>
                          <w:p w14:paraId="68CAD1E6" w14:textId="77777777" w:rsidR="005130B8" w:rsidRPr="000156A5" w:rsidRDefault="005130B8" w:rsidP="00382C49">
                            <w:pPr>
                              <w:snapToGrid w:val="0"/>
                              <w:jc w:val="center"/>
                              <w:rPr>
                                <w:rFonts w:asciiTheme="majorEastAsia" w:eastAsiaTheme="majorEastAsia" w:hAnsiTheme="majorEastAsia"/>
                                <w:color w:val="000000" w:themeColor="text1"/>
                                <w:sz w:val="14"/>
                                <w:szCs w:val="14"/>
                              </w:rPr>
                            </w:pPr>
                            <w:r w:rsidRPr="000156A5">
                              <w:rPr>
                                <w:rFonts w:asciiTheme="majorEastAsia" w:eastAsiaTheme="majorEastAsia" w:hAnsiTheme="majorEastAsia" w:hint="eastAsia"/>
                                <w:color w:val="000000" w:themeColor="text1"/>
                                <w:sz w:val="14"/>
                                <w:szCs w:val="14"/>
                              </w:rPr>
                              <w:t>事業廃止届到達</w:t>
                            </w:r>
                          </w:p>
                        </w:txbxContent>
                      </v:textbox>
                    </v:rect>
                  </w:pict>
                </mc:Fallback>
              </mc:AlternateContent>
            </w:r>
            <w:r w:rsidRPr="00502678">
              <w:rPr>
                <w:rFonts w:asciiTheme="majorEastAsia" w:eastAsiaTheme="majorEastAsia" w:hAnsiTheme="majorEastAsia"/>
                <w:noProof/>
                <w:sz w:val="16"/>
                <w:szCs w:val="16"/>
              </w:rPr>
              <mc:AlternateContent>
                <mc:Choice Requires="wps">
                  <w:drawing>
                    <wp:anchor distT="0" distB="0" distL="114300" distR="114300" simplePos="0" relativeHeight="251719680" behindDoc="0" locked="0" layoutInCell="1" allowOverlap="1" wp14:anchorId="18CDE3CF" wp14:editId="2DA9312D">
                      <wp:simplePos x="0" y="0"/>
                      <wp:positionH relativeFrom="column">
                        <wp:posOffset>113747</wp:posOffset>
                      </wp:positionH>
                      <wp:positionV relativeFrom="paragraph">
                        <wp:posOffset>7162119</wp:posOffset>
                      </wp:positionV>
                      <wp:extent cx="0" cy="606362"/>
                      <wp:effectExtent l="0" t="0" r="19050" b="22860"/>
                      <wp:wrapNone/>
                      <wp:docPr id="317" name="直線矢印コネクタ 317"/>
                      <wp:cNvGraphicFramePr/>
                      <a:graphic xmlns:a="http://schemas.openxmlformats.org/drawingml/2006/main">
                        <a:graphicData uri="http://schemas.microsoft.com/office/word/2010/wordprocessingShape">
                          <wps:wsp>
                            <wps:cNvCnPr/>
                            <wps:spPr>
                              <a:xfrm>
                                <a:off x="0" y="0"/>
                                <a:ext cx="0" cy="606362"/>
                              </a:xfrm>
                              <a:prstGeom prst="straightConnector1">
                                <a:avLst/>
                              </a:prstGeom>
                              <a:noFill/>
                              <a:ln w="19050" cap="flat" cmpd="sng" algn="ctr">
                                <a:solidFill>
                                  <a:sysClr val="windowText" lastClr="000000"/>
                                </a:solidFill>
                                <a:prstDash val="solid"/>
                                <a:tailEnd type="none"/>
                              </a:ln>
                              <a:effectLst/>
                            </wps:spPr>
                            <wps:bodyPr/>
                          </wps:wsp>
                        </a:graphicData>
                      </a:graphic>
                    </wp:anchor>
                  </w:drawing>
                </mc:Choice>
                <mc:Fallback>
                  <w:pict>
                    <v:shape w14:anchorId="3AC3509E" id="直線矢印コネクタ 317" o:spid="_x0000_s1026" type="#_x0000_t32" style="position:absolute;left:0;text-align:left;margin-left:8.95pt;margin-top:563.95pt;width:0;height:47.75pt;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" strokecolor="windowText" strokeweight="1.5pt"/>
                  </w:pict>
                </mc:Fallback>
              </mc:AlternateContent>
            </w:r>
            <w:r w:rsidRPr="00502678">
              <w:rPr>
                <w:rFonts w:asciiTheme="majorEastAsia" w:eastAsiaTheme="majorEastAsia" w:hAnsiTheme="majorEastAsia"/>
                <w:noProof/>
                <w:sz w:val="16"/>
                <w:szCs w:val="16"/>
              </w:rPr>
              <mc:AlternateContent>
                <mc:Choice Requires="wps">
                  <w:drawing>
                    <wp:anchor distT="0" distB="0" distL="114300" distR="114300" simplePos="0" relativeHeight="251707392" behindDoc="0" locked="0" layoutInCell="1" allowOverlap="1" wp14:anchorId="4ED04EEF" wp14:editId="2870FA85">
                      <wp:simplePos x="0" y="0"/>
                      <wp:positionH relativeFrom="column">
                        <wp:posOffset>-47820</wp:posOffset>
                      </wp:positionH>
                      <wp:positionV relativeFrom="paragraph">
                        <wp:posOffset>6185629</wp:posOffset>
                      </wp:positionV>
                      <wp:extent cx="719455" cy="215900"/>
                      <wp:effectExtent l="0" t="0" r="23495" b="12700"/>
                      <wp:wrapNone/>
                      <wp:docPr id="290" name="正方形/長方形 290"/>
                      <wp:cNvGraphicFramePr/>
                      <a:graphic xmlns:a="http://schemas.openxmlformats.org/drawingml/2006/main">
                        <a:graphicData uri="http://schemas.microsoft.com/office/word/2010/wordprocessingShape">
                          <wps:wsp>
                            <wps:cNvSpPr/>
                            <wps:spPr>
                              <a:xfrm>
                                <a:off x="0" y="0"/>
                                <a:ext cx="719455" cy="215900"/>
                              </a:xfrm>
                              <a:prstGeom prst="rect">
                                <a:avLst/>
                              </a:prstGeom>
                              <a:solidFill>
                                <a:schemeClr val="bg1">
                                  <a:lumMod val="95000"/>
                                </a:schemeClr>
                              </a:solidFill>
                              <a:ln w="12700" cap="flat" cmpd="sng" algn="ctr">
                                <a:solidFill>
                                  <a:sysClr val="windowText" lastClr="000000"/>
                                </a:solidFill>
                                <a:prstDash val="solid"/>
                              </a:ln>
                              <a:effectLst/>
                            </wps:spPr>
                            <wps:txbx>
                              <w:txbxContent>
                                <w:p w14:paraId="76F3F6CC" w14:textId="77777777" w:rsidR="005130B8" w:rsidRPr="000156A5" w:rsidRDefault="005130B8" w:rsidP="00382C49">
                                  <w:pPr>
                                    <w:snapToGrid w:val="0"/>
                                    <w:jc w:val="center"/>
                                    <w:rPr>
                                      <w:rFonts w:asciiTheme="majorEastAsia" w:eastAsiaTheme="majorEastAsia" w:hAnsiTheme="majorEastAsia"/>
                                      <w:color w:val="000000" w:themeColor="text1"/>
                                      <w:sz w:val="14"/>
                                      <w:szCs w:val="14"/>
                                    </w:rPr>
                                  </w:pPr>
                                  <w:r w:rsidRPr="000156A5">
                                    <w:rPr>
                                      <w:rFonts w:asciiTheme="majorEastAsia" w:eastAsiaTheme="majorEastAsia" w:hAnsiTheme="majorEastAsia" w:hint="eastAsia"/>
                                      <w:color w:val="000000" w:themeColor="text1"/>
                                      <w:sz w:val="14"/>
                                      <w:szCs w:val="14"/>
                                    </w:rPr>
                                    <w:t>事業廃止届到達</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anchor>
                  </w:drawing>
                </mc:Choice>
                <mc:Fallback>
                  <w:pict>
                    <v:rect w14:anchorId="4ED04EEF" id="正方形/長方形 290" o:spid="_x0000_s1067" style="position:absolute;left:0;text-align:left;margin-left:-3.75pt;margin-top:487.05pt;width:56.65pt;height:17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" fillcolor="#f2f2f2 [3052]" strokecolor="windowText" strokeweight="1pt">
                      <v:textbox inset="1mm,1mm,1mm,1mm">
                        <w:txbxContent>
                          <w:p w14:paraId="76F3F6CC" w14:textId="77777777" w:rsidR="005130B8" w:rsidRPr="000156A5" w:rsidRDefault="005130B8" w:rsidP="00382C49">
                            <w:pPr>
                              <w:snapToGrid w:val="0"/>
                              <w:jc w:val="center"/>
                              <w:rPr>
                                <w:rFonts w:asciiTheme="majorEastAsia" w:eastAsiaTheme="majorEastAsia" w:hAnsiTheme="majorEastAsia"/>
                                <w:color w:val="000000" w:themeColor="text1"/>
                                <w:sz w:val="14"/>
                                <w:szCs w:val="14"/>
                              </w:rPr>
                            </w:pPr>
                            <w:r w:rsidRPr="000156A5">
                              <w:rPr>
                                <w:rFonts w:asciiTheme="majorEastAsia" w:eastAsiaTheme="majorEastAsia" w:hAnsiTheme="majorEastAsia" w:hint="eastAsia"/>
                                <w:color w:val="000000" w:themeColor="text1"/>
                                <w:sz w:val="14"/>
                                <w:szCs w:val="14"/>
                              </w:rPr>
                              <w:t>事業廃止届到達</w:t>
                            </w:r>
                          </w:p>
                        </w:txbxContent>
                      </v:textbox>
                    </v:rect>
                  </w:pict>
                </mc:Fallback>
              </mc:AlternateContent>
            </w:r>
            <w:r w:rsidRPr="00502678">
              <w:rPr>
                <w:rFonts w:asciiTheme="majorEastAsia" w:eastAsiaTheme="majorEastAsia" w:hAnsiTheme="majorEastAsia"/>
                <w:noProof/>
                <w:sz w:val="16"/>
                <w:szCs w:val="16"/>
              </w:rPr>
              <mc:AlternateContent>
                <mc:Choice Requires="wps">
                  <w:drawing>
                    <wp:anchor distT="0" distB="0" distL="114300" distR="114300" simplePos="0" relativeHeight="251702272" behindDoc="0" locked="0" layoutInCell="1" allowOverlap="1" wp14:anchorId="1147960A" wp14:editId="0253A952">
                      <wp:simplePos x="0" y="0"/>
                      <wp:positionH relativeFrom="column">
                        <wp:posOffset>-66040</wp:posOffset>
                      </wp:positionH>
                      <wp:positionV relativeFrom="paragraph">
                        <wp:posOffset>4914963</wp:posOffset>
                      </wp:positionV>
                      <wp:extent cx="719455" cy="215900"/>
                      <wp:effectExtent l="0" t="0" r="23495" b="12700"/>
                      <wp:wrapNone/>
                      <wp:docPr id="42" name="正方形/長方形 42"/>
                      <wp:cNvGraphicFramePr/>
                      <a:graphic xmlns:a="http://schemas.openxmlformats.org/drawingml/2006/main">
                        <a:graphicData uri="http://schemas.microsoft.com/office/word/2010/wordprocessingShape">
                          <wps:wsp>
                            <wps:cNvSpPr/>
                            <wps:spPr>
                              <a:xfrm>
                                <a:off x="0" y="0"/>
                                <a:ext cx="719455" cy="215900"/>
                              </a:xfrm>
                              <a:prstGeom prst="rect">
                                <a:avLst/>
                              </a:prstGeom>
                              <a:solidFill>
                                <a:schemeClr val="bg1">
                                  <a:lumMod val="95000"/>
                                </a:schemeClr>
                              </a:solidFill>
                              <a:ln w="12700" cap="flat" cmpd="sng" algn="ctr">
                                <a:solidFill>
                                  <a:sysClr val="windowText" lastClr="000000"/>
                                </a:solidFill>
                                <a:prstDash val="solid"/>
                              </a:ln>
                              <a:effectLst/>
                            </wps:spPr>
                            <wps:txbx>
                              <w:txbxContent>
                                <w:p w14:paraId="7A958355" w14:textId="77777777" w:rsidR="005130B8" w:rsidRPr="000156A5" w:rsidRDefault="005130B8" w:rsidP="00382C49">
                                  <w:pPr>
                                    <w:snapToGrid w:val="0"/>
                                    <w:jc w:val="center"/>
                                    <w:rPr>
                                      <w:rFonts w:asciiTheme="majorEastAsia" w:eastAsiaTheme="majorEastAsia" w:hAnsiTheme="majorEastAsia"/>
                                      <w:color w:val="000000" w:themeColor="text1"/>
                                      <w:sz w:val="14"/>
                                      <w:szCs w:val="14"/>
                                    </w:rPr>
                                  </w:pPr>
                                  <w:r w:rsidRPr="000156A5">
                                    <w:rPr>
                                      <w:rFonts w:asciiTheme="majorEastAsia" w:eastAsiaTheme="majorEastAsia" w:hAnsiTheme="majorEastAsia" w:hint="eastAsia"/>
                                      <w:color w:val="000000" w:themeColor="text1"/>
                                      <w:sz w:val="14"/>
                                      <w:szCs w:val="14"/>
                                    </w:rPr>
                                    <w:t>事業変更届到達</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47960A" id="正方形/長方形 42" o:spid="_x0000_s1068" style="position:absolute;left:0;text-align:left;margin-left:-5.2pt;margin-top:387pt;width:56.65pt;height:17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" fillcolor="#f2f2f2 [3052]" strokecolor="windowText" strokeweight="1pt">
                      <v:textbox inset="1mm,1mm,1mm,1mm">
                        <w:txbxContent>
                          <w:p w14:paraId="7A958355" w14:textId="77777777" w:rsidR="005130B8" w:rsidRPr="000156A5" w:rsidRDefault="005130B8" w:rsidP="00382C49">
                            <w:pPr>
                              <w:snapToGrid w:val="0"/>
                              <w:jc w:val="center"/>
                              <w:rPr>
                                <w:rFonts w:asciiTheme="majorEastAsia" w:eastAsiaTheme="majorEastAsia" w:hAnsiTheme="majorEastAsia"/>
                                <w:color w:val="000000" w:themeColor="text1"/>
                                <w:sz w:val="14"/>
                                <w:szCs w:val="14"/>
                              </w:rPr>
                            </w:pPr>
                            <w:r w:rsidRPr="000156A5">
                              <w:rPr>
                                <w:rFonts w:asciiTheme="majorEastAsia" w:eastAsiaTheme="majorEastAsia" w:hAnsiTheme="majorEastAsia" w:hint="eastAsia"/>
                                <w:color w:val="000000" w:themeColor="text1"/>
                                <w:sz w:val="14"/>
                                <w:szCs w:val="14"/>
                              </w:rPr>
                              <w:t>事業変更届到達</w:t>
                            </w:r>
                          </w:p>
                        </w:txbxContent>
                      </v:textbox>
                    </v:rect>
                  </w:pict>
                </mc:Fallback>
              </mc:AlternateContent>
            </w:r>
            <w:r w:rsidRPr="00502678">
              <w:rPr>
                <w:rFonts w:asciiTheme="majorEastAsia" w:eastAsiaTheme="majorEastAsia" w:hAnsiTheme="majorEastAsia"/>
                <w:noProof/>
                <w:sz w:val="16"/>
                <w:szCs w:val="16"/>
              </w:rPr>
              <mc:AlternateContent>
                <mc:Choice Requires="wps">
                  <w:drawing>
                    <wp:anchor distT="0" distB="0" distL="114300" distR="114300" simplePos="0" relativeHeight="251672576" behindDoc="0" locked="0" layoutInCell="1" allowOverlap="1" wp14:anchorId="5E935E4B" wp14:editId="5695433B">
                      <wp:simplePos x="0" y="0"/>
                      <wp:positionH relativeFrom="column">
                        <wp:posOffset>-67310</wp:posOffset>
                      </wp:positionH>
                      <wp:positionV relativeFrom="paragraph">
                        <wp:posOffset>3348355</wp:posOffset>
                      </wp:positionV>
                      <wp:extent cx="719455" cy="215900"/>
                      <wp:effectExtent l="0" t="0" r="23495" b="12700"/>
                      <wp:wrapNone/>
                      <wp:docPr id="38" name="正方形/長方形 38"/>
                      <wp:cNvGraphicFramePr/>
                      <a:graphic xmlns:a="http://schemas.openxmlformats.org/drawingml/2006/main">
                        <a:graphicData uri="http://schemas.microsoft.com/office/word/2010/wordprocessingShape">
                          <wps:wsp>
                            <wps:cNvSpPr/>
                            <wps:spPr>
                              <a:xfrm>
                                <a:off x="0" y="0"/>
                                <a:ext cx="719455" cy="215900"/>
                              </a:xfrm>
                              <a:prstGeom prst="rect">
                                <a:avLst/>
                              </a:prstGeom>
                              <a:solidFill>
                                <a:schemeClr val="bg1">
                                  <a:lumMod val="95000"/>
                                </a:schemeClr>
                              </a:solidFill>
                              <a:ln w="12700" cap="flat" cmpd="sng" algn="ctr">
                                <a:solidFill>
                                  <a:sysClr val="windowText" lastClr="000000"/>
                                </a:solidFill>
                                <a:prstDash val="solid"/>
                              </a:ln>
                              <a:effectLst/>
                            </wps:spPr>
                            <wps:txbx>
                              <w:txbxContent>
                                <w:p w14:paraId="200EC3EF" w14:textId="77777777" w:rsidR="005130B8" w:rsidRPr="000156A5" w:rsidRDefault="005130B8" w:rsidP="00382C49">
                                  <w:pPr>
                                    <w:snapToGrid w:val="0"/>
                                    <w:jc w:val="center"/>
                                    <w:rPr>
                                      <w:rFonts w:asciiTheme="majorEastAsia" w:eastAsiaTheme="majorEastAsia" w:hAnsiTheme="majorEastAsia"/>
                                      <w:color w:val="000000" w:themeColor="text1"/>
                                      <w:sz w:val="14"/>
                                      <w:szCs w:val="14"/>
                                    </w:rPr>
                                  </w:pPr>
                                  <w:r w:rsidRPr="000156A5">
                                    <w:rPr>
                                      <w:rFonts w:asciiTheme="majorEastAsia" w:eastAsiaTheme="majorEastAsia" w:hAnsiTheme="majorEastAsia" w:hint="eastAsia"/>
                                      <w:color w:val="000000" w:themeColor="text1"/>
                                      <w:sz w:val="14"/>
                                      <w:szCs w:val="14"/>
                                    </w:rPr>
                                    <w:t>事業開始届到達</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935E4B" id="正方形/長方形 38" o:spid="_x0000_s1069" style="position:absolute;left:0;text-align:left;margin-left:-5.3pt;margin-top:263.65pt;width:56.65pt;height:1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" fillcolor="#f2f2f2 [3052]" strokecolor="windowText" strokeweight="1pt">
                      <v:textbox inset="1mm,1mm,1mm,1mm">
                        <w:txbxContent>
                          <w:p w14:paraId="200EC3EF" w14:textId="77777777" w:rsidR="005130B8" w:rsidRPr="000156A5" w:rsidRDefault="005130B8" w:rsidP="00382C49">
                            <w:pPr>
                              <w:snapToGrid w:val="0"/>
                              <w:jc w:val="center"/>
                              <w:rPr>
                                <w:rFonts w:asciiTheme="majorEastAsia" w:eastAsiaTheme="majorEastAsia" w:hAnsiTheme="majorEastAsia"/>
                                <w:color w:val="000000" w:themeColor="text1"/>
                                <w:sz w:val="14"/>
                                <w:szCs w:val="14"/>
                              </w:rPr>
                            </w:pPr>
                            <w:r w:rsidRPr="000156A5">
                              <w:rPr>
                                <w:rFonts w:asciiTheme="majorEastAsia" w:eastAsiaTheme="majorEastAsia" w:hAnsiTheme="majorEastAsia" w:hint="eastAsia"/>
                                <w:color w:val="000000" w:themeColor="text1"/>
                                <w:sz w:val="14"/>
                                <w:szCs w:val="14"/>
                              </w:rPr>
                              <w:t>事業開始届到達</w:t>
                            </w:r>
                          </w:p>
                        </w:txbxContent>
                      </v:textbox>
                    </v:rect>
                  </w:pict>
                </mc:Fallback>
              </mc:AlternateContent>
            </w:r>
          </w:p>
        </w:tc>
      </w:tr>
    </w:tbl>
    <w:p w14:paraId="07AD8E0B" w14:textId="77777777" w:rsidR="00382C49" w:rsidRPr="00502678" w:rsidRDefault="00382C49" w:rsidP="00382C49">
      <w:pPr>
        <w:jc w:val="center"/>
        <w:rPr>
          <w:rFonts w:asciiTheme="majorEastAsia" w:eastAsiaTheme="majorEastAsia" w:hAnsiTheme="majorEastAsia"/>
        </w:rPr>
      </w:pPr>
    </w:p>
    <w:p w14:paraId="282EFA1D" w14:textId="77777777" w:rsidR="00382C49" w:rsidRPr="00502678" w:rsidRDefault="00382C49" w:rsidP="00382C49">
      <w:pPr>
        <w:ind w:firstLineChars="200" w:firstLine="480"/>
        <w:jc w:val="left"/>
        <w:rPr>
          <w:rFonts w:hAnsi="ＭＳ ゴシック"/>
          <w:sz w:val="24"/>
          <w:szCs w:val="24"/>
        </w:rPr>
      </w:pPr>
    </w:p>
    <w:p w14:paraId="2D3DF444" w14:textId="77777777" w:rsidR="00382C49" w:rsidRPr="00502678" w:rsidRDefault="00382C49" w:rsidP="00382C49">
      <w:pPr>
        <w:ind w:leftChars="400" w:left="840" w:firstLineChars="100" w:firstLine="240"/>
        <w:jc w:val="left"/>
        <w:rPr>
          <w:rFonts w:hAnsi="ＭＳ ゴシック"/>
          <w:sz w:val="24"/>
          <w:szCs w:val="24"/>
        </w:rPr>
      </w:pPr>
    </w:p>
    <w:p w14:paraId="3CD0A45A" w14:textId="77777777" w:rsidR="00382C49" w:rsidRPr="00502678" w:rsidRDefault="00382C49" w:rsidP="00382C49">
      <w:pPr>
        <w:ind w:leftChars="400" w:left="840" w:firstLineChars="100" w:firstLine="240"/>
        <w:jc w:val="left"/>
        <w:rPr>
          <w:rFonts w:hAnsi="ＭＳ ゴシック"/>
          <w:sz w:val="24"/>
          <w:szCs w:val="24"/>
        </w:rPr>
      </w:pPr>
    </w:p>
    <w:p w14:paraId="2B3DEDC2" w14:textId="77777777" w:rsidR="00382C49" w:rsidRPr="00502678" w:rsidRDefault="00382C49" w:rsidP="00382C49">
      <w:pPr>
        <w:ind w:leftChars="400" w:left="840" w:firstLineChars="100" w:firstLine="240"/>
        <w:jc w:val="left"/>
        <w:rPr>
          <w:rFonts w:hAnsi="ＭＳ ゴシック"/>
          <w:sz w:val="24"/>
          <w:szCs w:val="24"/>
        </w:rPr>
      </w:pPr>
    </w:p>
    <w:p w14:paraId="01D6F5E2" w14:textId="77777777" w:rsidR="00382C49" w:rsidRPr="00502678" w:rsidRDefault="00382C49" w:rsidP="00382C49">
      <w:pPr>
        <w:ind w:leftChars="400" w:left="840" w:firstLineChars="100" w:firstLine="240"/>
        <w:jc w:val="left"/>
        <w:rPr>
          <w:rFonts w:hAnsi="ＭＳ ゴシック"/>
          <w:sz w:val="24"/>
          <w:szCs w:val="24"/>
        </w:rPr>
      </w:pPr>
    </w:p>
    <w:p w14:paraId="2EA3A0BD" w14:textId="77777777" w:rsidR="00382C49" w:rsidRPr="00502678" w:rsidRDefault="00382C49" w:rsidP="00382C49">
      <w:pPr>
        <w:ind w:leftChars="400" w:left="840" w:firstLineChars="100" w:firstLine="240"/>
        <w:jc w:val="left"/>
        <w:rPr>
          <w:rFonts w:hAnsi="ＭＳ ゴシック"/>
          <w:sz w:val="24"/>
          <w:szCs w:val="24"/>
        </w:rPr>
      </w:pPr>
    </w:p>
    <w:p w14:paraId="565A50FF" w14:textId="77777777" w:rsidR="00382C49" w:rsidRPr="00502678" w:rsidRDefault="00382C49" w:rsidP="00382C49">
      <w:pPr>
        <w:ind w:leftChars="400" w:left="840" w:firstLineChars="100" w:firstLine="240"/>
        <w:jc w:val="left"/>
        <w:rPr>
          <w:rFonts w:hAnsi="ＭＳ ゴシック"/>
          <w:sz w:val="24"/>
          <w:szCs w:val="24"/>
        </w:rPr>
      </w:pPr>
    </w:p>
    <w:p w14:paraId="61E22B6A" w14:textId="77777777" w:rsidR="00382C49" w:rsidRPr="00502678" w:rsidRDefault="00382C49" w:rsidP="00382C49">
      <w:pPr>
        <w:ind w:leftChars="400" w:left="840" w:firstLineChars="100" w:firstLine="240"/>
        <w:jc w:val="left"/>
        <w:rPr>
          <w:rFonts w:hAnsi="ＭＳ ゴシック"/>
          <w:sz w:val="24"/>
          <w:szCs w:val="24"/>
        </w:rPr>
      </w:pPr>
    </w:p>
    <w:p w14:paraId="3CA8671C" w14:textId="77777777" w:rsidR="00382C49" w:rsidRPr="00502678" w:rsidRDefault="00382C49" w:rsidP="00382C49">
      <w:pPr>
        <w:ind w:leftChars="400" w:left="840" w:firstLineChars="100" w:firstLine="240"/>
        <w:jc w:val="left"/>
        <w:rPr>
          <w:rFonts w:hAnsi="ＭＳ ゴシック"/>
          <w:sz w:val="24"/>
          <w:szCs w:val="24"/>
        </w:rPr>
      </w:pPr>
    </w:p>
    <w:p w14:paraId="238882B4" w14:textId="77777777" w:rsidR="00382C49" w:rsidRPr="00502678" w:rsidRDefault="00382C49" w:rsidP="00382C49">
      <w:pPr>
        <w:ind w:leftChars="400" w:left="840" w:firstLineChars="100" w:firstLine="240"/>
        <w:jc w:val="left"/>
        <w:rPr>
          <w:rFonts w:hAnsi="ＭＳ ゴシック"/>
          <w:sz w:val="24"/>
          <w:szCs w:val="24"/>
        </w:rPr>
      </w:pPr>
    </w:p>
    <w:p w14:paraId="470AEB96" w14:textId="77777777" w:rsidR="00382C49" w:rsidRPr="00502678" w:rsidRDefault="00382C49" w:rsidP="00382C49">
      <w:pPr>
        <w:ind w:leftChars="400" w:left="840" w:firstLineChars="100" w:firstLine="240"/>
        <w:jc w:val="left"/>
        <w:rPr>
          <w:rFonts w:hAnsi="ＭＳ ゴシック"/>
          <w:sz w:val="24"/>
          <w:szCs w:val="24"/>
        </w:rPr>
      </w:pPr>
    </w:p>
    <w:p w14:paraId="08FCBC2D" w14:textId="77777777" w:rsidR="00382C49" w:rsidRPr="00502678" w:rsidRDefault="00382C49" w:rsidP="00382C49">
      <w:pPr>
        <w:ind w:leftChars="400" w:left="840" w:firstLineChars="100" w:firstLine="240"/>
        <w:jc w:val="left"/>
        <w:rPr>
          <w:rFonts w:hAnsi="ＭＳ ゴシック"/>
          <w:sz w:val="24"/>
          <w:szCs w:val="24"/>
        </w:rPr>
      </w:pPr>
    </w:p>
    <w:p w14:paraId="62CBC64A" w14:textId="77777777" w:rsidR="00382C49" w:rsidRPr="00502678" w:rsidRDefault="00382C49" w:rsidP="00382C49">
      <w:pPr>
        <w:widowControl/>
        <w:jc w:val="left"/>
        <w:rPr>
          <w:rFonts w:hAnsi="ＭＳ ゴシック"/>
          <w:sz w:val="24"/>
          <w:szCs w:val="24"/>
        </w:rPr>
      </w:pPr>
      <w:r w:rsidRPr="00502678">
        <w:rPr>
          <w:rFonts w:hAnsi="ＭＳ ゴシック"/>
          <w:sz w:val="24"/>
          <w:szCs w:val="24"/>
        </w:rPr>
        <w:br w:type="page"/>
      </w:r>
    </w:p>
    <w:p w14:paraId="3E82EAB6" w14:textId="77777777" w:rsidR="00382C49" w:rsidRPr="00502678" w:rsidRDefault="00382C49" w:rsidP="00382C49">
      <w:pPr>
        <w:ind w:firstLineChars="100" w:firstLine="240"/>
        <w:jc w:val="left"/>
        <w:rPr>
          <w:rFonts w:hAnsi="ＭＳ ゴシック"/>
          <w:sz w:val="24"/>
          <w:szCs w:val="24"/>
        </w:rPr>
        <w:sectPr w:rsidR="00382C49" w:rsidRPr="00502678" w:rsidSect="00C95EE0">
          <w:headerReference w:type="default" r:id="rId14"/>
          <w:pgSz w:w="11906" w:h="16838" w:code="9"/>
          <w:pgMar w:top="851" w:right="1247" w:bottom="851" w:left="1247" w:header="567" w:footer="340" w:gutter="0"/>
          <w:cols w:space="425"/>
          <w:docGrid w:type="lines" w:linePitch="360"/>
        </w:sectPr>
      </w:pPr>
    </w:p>
    <w:p w14:paraId="3F731C30" w14:textId="62BBF126" w:rsidR="00382C49" w:rsidRPr="00481B3D" w:rsidRDefault="00382C49" w:rsidP="006F3567">
      <w:pPr>
        <w:pStyle w:val="2"/>
      </w:pPr>
      <w:bookmarkStart w:id="50" w:name="_Toc31135077"/>
      <w:r w:rsidRPr="00481B3D">
        <w:rPr>
          <w:rFonts w:hint="eastAsia"/>
        </w:rPr>
        <w:lastRenderedPageBreak/>
        <w:t>５　認定事務の詳細</w:t>
      </w:r>
      <w:bookmarkEnd w:id="50"/>
    </w:p>
    <w:p w14:paraId="3E0D2FA2" w14:textId="77777777" w:rsidR="00F563A6" w:rsidRPr="00502678" w:rsidRDefault="00382C49" w:rsidP="00ED177A">
      <w:pPr>
        <w:jc w:val="left"/>
        <w:rPr>
          <w:rFonts w:hAnsi="ＭＳ ゴシック"/>
          <w:b/>
          <w:sz w:val="22"/>
        </w:rPr>
      </w:pPr>
      <w:r w:rsidRPr="00502678">
        <w:rPr>
          <w:rFonts w:hAnsi="ＭＳ ゴシック" w:hint="eastAsia"/>
          <w:b/>
          <w:sz w:val="22"/>
        </w:rPr>
        <w:t>（１）申請【事業者】</w:t>
      </w:r>
    </w:p>
    <w:p w14:paraId="1AE93DA9" w14:textId="1B19C3D9" w:rsidR="00382C49" w:rsidRPr="00502678" w:rsidRDefault="00F563A6" w:rsidP="00D170F4">
      <w:pPr>
        <w:ind w:leftChars="15" w:left="471" w:hangingChars="200" w:hanging="440"/>
        <w:jc w:val="left"/>
        <w:rPr>
          <w:rFonts w:hAnsi="ＭＳ ゴシック"/>
          <w:sz w:val="22"/>
        </w:rPr>
      </w:pPr>
      <w:r w:rsidRPr="00502678">
        <w:rPr>
          <w:rFonts w:hAnsi="ＭＳ ゴシック" w:hint="eastAsia"/>
          <w:sz w:val="22"/>
        </w:rPr>
        <w:t xml:space="preserve">　　</w:t>
      </w:r>
      <w:r w:rsidR="00D170F4" w:rsidRPr="00502678">
        <w:rPr>
          <w:rFonts w:hAnsi="ＭＳ ゴシック" w:hint="eastAsia"/>
          <w:sz w:val="22"/>
        </w:rPr>
        <w:t xml:space="preserve">　</w:t>
      </w:r>
      <w:r w:rsidR="00382C49" w:rsidRPr="00502678">
        <w:rPr>
          <w:rFonts w:hAnsi="ＭＳ ゴシック" w:hint="eastAsia"/>
          <w:sz w:val="22"/>
        </w:rPr>
        <w:t>就労訓練事業の認定を受けようとする者は、</w:t>
      </w:r>
      <w:r w:rsidR="00FB3332" w:rsidRPr="00502678">
        <w:rPr>
          <w:rFonts w:hAnsi="ＭＳ ゴシック" w:hint="eastAsia"/>
          <w:sz w:val="22"/>
        </w:rPr>
        <w:t>「生活困窮者就労訓練事業認定</w:t>
      </w:r>
      <w:r w:rsidR="00382C49" w:rsidRPr="00502678">
        <w:rPr>
          <w:rFonts w:hAnsi="ＭＳ ゴシック" w:hint="eastAsia"/>
          <w:sz w:val="22"/>
        </w:rPr>
        <w:t>申請書</w:t>
      </w:r>
      <w:r w:rsidR="00FB3332" w:rsidRPr="00502678">
        <w:rPr>
          <w:rFonts w:hAnsi="ＭＳ ゴシック" w:hint="eastAsia"/>
          <w:sz w:val="22"/>
        </w:rPr>
        <w:t>」</w:t>
      </w:r>
      <w:r w:rsidR="00382C49" w:rsidRPr="00502678">
        <w:rPr>
          <w:rFonts w:hAnsi="ＭＳ ゴシック" w:hint="eastAsia"/>
          <w:sz w:val="22"/>
        </w:rPr>
        <w:t>（</w:t>
      </w:r>
      <w:r w:rsidR="00171240" w:rsidRPr="00502678">
        <w:rPr>
          <w:rFonts w:hAnsi="ＭＳ ゴシック" w:hint="eastAsia"/>
          <w:sz w:val="22"/>
        </w:rPr>
        <w:t>則</w:t>
      </w:r>
      <w:r w:rsidR="00382C49" w:rsidRPr="00502678">
        <w:rPr>
          <w:rFonts w:hAnsi="ＭＳ ゴシック" w:hint="eastAsia"/>
          <w:sz w:val="22"/>
        </w:rPr>
        <w:t>様式第</w:t>
      </w:r>
      <w:r w:rsidR="00171240" w:rsidRPr="00502678">
        <w:rPr>
          <w:rFonts w:hAnsi="ＭＳ ゴシック" w:hint="eastAsia"/>
          <w:sz w:val="22"/>
        </w:rPr>
        <w:t>２</w:t>
      </w:r>
      <w:r w:rsidR="006C2A40" w:rsidRPr="00502678">
        <w:rPr>
          <w:rFonts w:hAnsi="ＭＳ ゴシック" w:hint="eastAsia"/>
          <w:sz w:val="22"/>
        </w:rPr>
        <w:t>号</w:t>
      </w:r>
      <w:r w:rsidR="00FB3332" w:rsidRPr="00502678">
        <w:rPr>
          <w:rFonts w:hAnsi="ＭＳ ゴシック" w:hint="eastAsia"/>
          <w:sz w:val="22"/>
        </w:rPr>
        <w:t>。以下、本章において「申請書」という。</w:t>
      </w:r>
      <w:r w:rsidR="00382C49" w:rsidRPr="00502678">
        <w:rPr>
          <w:rFonts w:hAnsi="ＭＳ ゴシック" w:hint="eastAsia"/>
          <w:sz w:val="22"/>
        </w:rPr>
        <w:t>）に、②に掲げる</w:t>
      </w:r>
      <w:ins w:id="51" w:author="米沢 秀典(yonezawa-hidenori.ci5)" w:date="2022-10-24T15:26:00Z">
        <w:r w:rsidR="00AD16A8">
          <w:rPr>
            <w:rFonts w:hAnsi="ＭＳ ゴシック" w:hint="eastAsia"/>
            <w:sz w:val="22"/>
          </w:rPr>
          <w:t>書類</w:t>
        </w:r>
      </w:ins>
      <w:del w:id="52" w:author="米沢 秀典(yonezawa-hidenori.ci5)" w:date="2022-10-24T15:26:00Z">
        <w:r w:rsidR="00382C49" w:rsidRPr="00502678" w:rsidDel="00AD16A8">
          <w:rPr>
            <w:rFonts w:hAnsi="ＭＳ ゴシック" w:hint="eastAsia"/>
            <w:sz w:val="22"/>
          </w:rPr>
          <w:delText>種類</w:delText>
        </w:r>
      </w:del>
      <w:r w:rsidR="00382C49" w:rsidRPr="00502678">
        <w:rPr>
          <w:rFonts w:hAnsi="ＭＳ ゴシック" w:hint="eastAsia"/>
          <w:sz w:val="22"/>
        </w:rPr>
        <w:t>を添えて、管轄都道府県知事等に提出しなければならない（則第</w:t>
      </w:r>
      <w:r w:rsidR="00382C49" w:rsidRPr="00502678">
        <w:rPr>
          <w:rFonts w:hAnsi="ＭＳ ゴシック"/>
          <w:sz w:val="22"/>
        </w:rPr>
        <w:t>20条）。</w:t>
      </w:r>
    </w:p>
    <w:p w14:paraId="00EF2DC7" w14:textId="77777777" w:rsidR="00382C49" w:rsidRPr="00502678" w:rsidRDefault="00382C49" w:rsidP="00382C49">
      <w:pPr>
        <w:jc w:val="left"/>
        <w:rPr>
          <w:rFonts w:hAnsi="ＭＳ ゴシック"/>
          <w:b/>
          <w:sz w:val="22"/>
        </w:rPr>
      </w:pPr>
      <w:r w:rsidRPr="00502678">
        <w:rPr>
          <w:rFonts w:hAnsi="ＭＳ ゴシック" w:hint="eastAsia"/>
          <w:sz w:val="22"/>
        </w:rPr>
        <w:t xml:space="preserve">　</w:t>
      </w:r>
      <w:r w:rsidRPr="00502678">
        <w:rPr>
          <w:rFonts w:hAnsi="ＭＳ ゴシック" w:hint="eastAsia"/>
          <w:b/>
          <w:sz w:val="22"/>
        </w:rPr>
        <w:t>①　申請書の記載事項</w:t>
      </w:r>
    </w:p>
    <w:p w14:paraId="72BBD34D" w14:textId="77777777" w:rsidR="00382C49" w:rsidRPr="00502678" w:rsidRDefault="00D60ECA" w:rsidP="00ED177A">
      <w:pPr>
        <w:jc w:val="left"/>
        <w:rPr>
          <w:rFonts w:hAnsi="ＭＳ ゴシック"/>
          <w:sz w:val="22"/>
        </w:rPr>
      </w:pPr>
      <w:r w:rsidRPr="00502678">
        <w:rPr>
          <w:rFonts w:hAnsi="ＭＳ ゴシック" w:hint="eastAsia"/>
          <w:sz w:val="22"/>
        </w:rPr>
        <w:t xml:space="preserve">　　</w:t>
      </w:r>
      <w:r w:rsidR="00382C49" w:rsidRPr="00502678">
        <w:rPr>
          <w:rFonts w:hAnsi="ＭＳ ゴシック" w:hint="eastAsia"/>
          <w:sz w:val="22"/>
        </w:rPr>
        <w:t>（ア）就労訓練事業を行う者（申請者）の名称</w:t>
      </w:r>
    </w:p>
    <w:p w14:paraId="1CC0675C" w14:textId="55A9C6A4" w:rsidR="00C86EFF" w:rsidRPr="00502678" w:rsidRDefault="00D60ECA" w:rsidP="00C86EFF">
      <w:pPr>
        <w:jc w:val="left"/>
        <w:rPr>
          <w:ins w:id="53" w:author="米沢 秀典(yonezawa-hidenori.ci5) [2]" w:date="2023-02-03T13:31:00Z"/>
          <w:rFonts w:hAnsi="ＭＳ ゴシック"/>
          <w:sz w:val="22"/>
        </w:rPr>
      </w:pPr>
      <w:r w:rsidRPr="00502678">
        <w:rPr>
          <w:rFonts w:hAnsi="ＭＳ ゴシック" w:hint="eastAsia"/>
          <w:sz w:val="22"/>
        </w:rPr>
        <w:t xml:space="preserve">　　</w:t>
      </w:r>
      <w:ins w:id="54" w:author="米沢 秀典(yonezawa-hidenori.ci5) [2]" w:date="2023-02-03T13:31:00Z">
        <w:r w:rsidR="00C86EFF">
          <w:rPr>
            <w:rFonts w:hAnsi="ＭＳ ゴシック" w:hint="eastAsia"/>
            <w:sz w:val="22"/>
          </w:rPr>
          <w:t>（イ）就労訓練事業を行う者の法人番号（行政手続における特定の個人を識別するための番号の利用等に関する法律（平成25年法律第27号）第39条の規定により国税庁長官が指定した法人番号）</w:t>
        </w:r>
      </w:ins>
    </w:p>
    <w:p w14:paraId="2AA63107" w14:textId="209F603A" w:rsidR="00D60ECA" w:rsidRPr="00502678" w:rsidRDefault="00382C49">
      <w:pPr>
        <w:ind w:firstLineChars="200" w:firstLine="440"/>
        <w:jc w:val="left"/>
        <w:rPr>
          <w:rFonts w:hAnsi="ＭＳ ゴシック"/>
          <w:sz w:val="22"/>
        </w:rPr>
        <w:pPrChange w:id="55" w:author="米沢 秀典(yonezawa-hidenori.ci5) [2]" w:date="2023-02-03T13:31:00Z">
          <w:pPr>
            <w:jc w:val="left"/>
          </w:pPr>
        </w:pPrChange>
      </w:pPr>
      <w:r w:rsidRPr="00502678">
        <w:rPr>
          <w:rFonts w:hAnsi="ＭＳ ゴシック" w:hint="eastAsia"/>
          <w:sz w:val="22"/>
        </w:rPr>
        <w:t>（</w:t>
      </w:r>
      <w:ins w:id="56" w:author="米沢 秀典(yonezawa-hidenori.ci5) [2]" w:date="2023-02-03T13:32:00Z">
        <w:r w:rsidR="00C86EFF">
          <w:rPr>
            <w:rFonts w:hAnsi="ＭＳ ゴシック" w:hint="eastAsia"/>
            <w:sz w:val="22"/>
          </w:rPr>
          <w:t>ウ</w:t>
        </w:r>
      </w:ins>
      <w:del w:id="57" w:author="米沢 秀典(yonezawa-hidenori.ci5) [2]" w:date="2023-02-03T13:32:00Z">
        <w:r w:rsidRPr="00502678" w:rsidDel="00C86EFF">
          <w:rPr>
            <w:rFonts w:hAnsi="ＭＳ ゴシック" w:hint="eastAsia"/>
            <w:sz w:val="22"/>
          </w:rPr>
          <w:delText>イ</w:delText>
        </w:r>
      </w:del>
      <w:r w:rsidRPr="00502678">
        <w:rPr>
          <w:rFonts w:hAnsi="ＭＳ ゴシック" w:hint="eastAsia"/>
          <w:sz w:val="22"/>
        </w:rPr>
        <w:t>）就労訓練事業を行う者の主たる事務所の所在地、連絡先</w:t>
      </w:r>
    </w:p>
    <w:p w14:paraId="44B3A8E4" w14:textId="19752547" w:rsidR="00382C49" w:rsidRPr="00502678" w:rsidRDefault="00D60ECA" w:rsidP="00ED177A">
      <w:pPr>
        <w:jc w:val="left"/>
        <w:rPr>
          <w:rFonts w:hAnsi="ＭＳ ゴシック"/>
          <w:sz w:val="22"/>
        </w:rPr>
      </w:pPr>
      <w:r w:rsidRPr="00502678">
        <w:rPr>
          <w:rFonts w:hAnsi="ＭＳ ゴシック" w:hint="eastAsia"/>
          <w:sz w:val="22"/>
        </w:rPr>
        <w:t xml:space="preserve">　　</w:t>
      </w:r>
      <w:r w:rsidR="00382C49" w:rsidRPr="00502678">
        <w:rPr>
          <w:rFonts w:hAnsi="ＭＳ ゴシック" w:hint="eastAsia"/>
          <w:sz w:val="22"/>
        </w:rPr>
        <w:t>（</w:t>
      </w:r>
      <w:ins w:id="58" w:author="米沢 秀典(yonezawa-hidenori.ci5) [2]" w:date="2023-02-03T13:32:00Z">
        <w:r w:rsidR="00C86EFF">
          <w:rPr>
            <w:rFonts w:hAnsi="ＭＳ ゴシック" w:hint="eastAsia"/>
            <w:sz w:val="22"/>
          </w:rPr>
          <w:t>エ</w:t>
        </w:r>
      </w:ins>
      <w:del w:id="59" w:author="米沢 秀典(yonezawa-hidenori.ci5) [2]" w:date="2023-02-03T13:32:00Z">
        <w:r w:rsidR="00382C49" w:rsidRPr="00502678" w:rsidDel="00C86EFF">
          <w:rPr>
            <w:rFonts w:hAnsi="ＭＳ ゴシック" w:hint="eastAsia"/>
            <w:sz w:val="22"/>
          </w:rPr>
          <w:delText>ウ</w:delText>
        </w:r>
      </w:del>
      <w:r w:rsidR="00382C49" w:rsidRPr="00502678">
        <w:rPr>
          <w:rFonts w:hAnsi="ＭＳ ゴシック" w:hint="eastAsia"/>
          <w:sz w:val="22"/>
        </w:rPr>
        <w:t>）就労訓練事業を行う者の法人の種別、所轄庁</w:t>
      </w:r>
    </w:p>
    <w:p w14:paraId="3B631A61" w14:textId="1F037126" w:rsidR="00382C49" w:rsidRPr="00502678" w:rsidRDefault="00D60ECA" w:rsidP="00ED177A">
      <w:pPr>
        <w:jc w:val="left"/>
        <w:rPr>
          <w:rFonts w:hAnsi="ＭＳ ゴシック"/>
          <w:sz w:val="22"/>
        </w:rPr>
      </w:pPr>
      <w:r w:rsidRPr="00502678">
        <w:rPr>
          <w:rFonts w:hAnsi="ＭＳ ゴシック" w:hint="eastAsia"/>
          <w:sz w:val="22"/>
        </w:rPr>
        <w:t xml:space="preserve">　　</w:t>
      </w:r>
      <w:r w:rsidR="00382C49" w:rsidRPr="00502678">
        <w:rPr>
          <w:rFonts w:hAnsi="ＭＳ ゴシック" w:hint="eastAsia"/>
          <w:sz w:val="22"/>
        </w:rPr>
        <w:t>（</w:t>
      </w:r>
      <w:ins w:id="60" w:author="米沢 秀典(yonezawa-hidenori.ci5) [2]" w:date="2023-02-03T13:32:00Z">
        <w:r w:rsidR="00C86EFF">
          <w:rPr>
            <w:rFonts w:hAnsi="ＭＳ ゴシック" w:hint="eastAsia"/>
            <w:sz w:val="22"/>
          </w:rPr>
          <w:t>オ</w:t>
        </w:r>
      </w:ins>
      <w:del w:id="61" w:author="米沢 秀典(yonezawa-hidenori.ci5) [2]" w:date="2023-02-03T13:32:00Z">
        <w:r w:rsidR="00382C49" w:rsidRPr="00502678" w:rsidDel="00C86EFF">
          <w:rPr>
            <w:rFonts w:hAnsi="ＭＳ ゴシック" w:hint="eastAsia"/>
            <w:sz w:val="22"/>
          </w:rPr>
          <w:delText>エ</w:delText>
        </w:r>
      </w:del>
      <w:r w:rsidR="00382C49" w:rsidRPr="00502678">
        <w:rPr>
          <w:rFonts w:hAnsi="ＭＳ ゴシック" w:hint="eastAsia"/>
          <w:sz w:val="22"/>
        </w:rPr>
        <w:t>）就労訓練事業を行う者の法人の代表者の氏名</w:t>
      </w:r>
    </w:p>
    <w:p w14:paraId="20A71D43" w14:textId="354EA8AF" w:rsidR="007079BD" w:rsidRDefault="00D60ECA" w:rsidP="00ED177A">
      <w:pPr>
        <w:jc w:val="left"/>
        <w:rPr>
          <w:ins w:id="62" w:author="米沢 秀典(yonezawa-hidenori.ci5)" w:date="2022-10-24T15:28:00Z"/>
          <w:rFonts w:hAnsi="ＭＳ ゴシック"/>
          <w:sz w:val="22"/>
        </w:rPr>
      </w:pPr>
      <w:r w:rsidRPr="00502678">
        <w:rPr>
          <w:rFonts w:hAnsi="ＭＳ ゴシック" w:hint="eastAsia"/>
          <w:sz w:val="22"/>
        </w:rPr>
        <w:t xml:space="preserve">　　</w:t>
      </w:r>
      <w:r w:rsidR="00382C49" w:rsidRPr="00502678">
        <w:rPr>
          <w:rFonts w:hAnsi="ＭＳ ゴシック" w:hint="eastAsia"/>
          <w:sz w:val="22"/>
        </w:rPr>
        <w:t>（</w:t>
      </w:r>
      <w:ins w:id="63" w:author="米沢 秀典(yonezawa-hidenori.ci5) [2]" w:date="2023-02-03T13:32:00Z">
        <w:r w:rsidR="00C86EFF">
          <w:rPr>
            <w:rFonts w:hAnsi="ＭＳ ゴシック" w:hint="eastAsia"/>
            <w:sz w:val="22"/>
          </w:rPr>
          <w:t>カ</w:t>
        </w:r>
      </w:ins>
      <w:del w:id="64" w:author="米沢 秀典(yonezawa-hidenori.ci5) [2]" w:date="2023-02-03T13:32:00Z">
        <w:r w:rsidR="00382C49" w:rsidRPr="00502678" w:rsidDel="00C86EFF">
          <w:rPr>
            <w:rFonts w:hAnsi="ＭＳ ゴシック" w:hint="eastAsia"/>
            <w:sz w:val="22"/>
          </w:rPr>
          <w:delText>オ</w:delText>
        </w:r>
      </w:del>
      <w:r w:rsidR="00382C49" w:rsidRPr="00502678">
        <w:rPr>
          <w:rFonts w:hAnsi="ＭＳ ゴシック" w:hint="eastAsia"/>
          <w:sz w:val="22"/>
        </w:rPr>
        <w:t>）就労訓練事業が行われる事業所の名称</w:t>
      </w:r>
    </w:p>
    <w:p w14:paraId="35DE7021" w14:textId="4B4BEF17" w:rsidR="00382C49" w:rsidRPr="00502678" w:rsidRDefault="00D60ECA" w:rsidP="00ED177A">
      <w:pPr>
        <w:jc w:val="left"/>
        <w:rPr>
          <w:rFonts w:hAnsi="ＭＳ ゴシック"/>
          <w:sz w:val="22"/>
        </w:rPr>
      </w:pPr>
      <w:r w:rsidRPr="00502678">
        <w:rPr>
          <w:rFonts w:hAnsi="ＭＳ ゴシック" w:hint="eastAsia"/>
          <w:sz w:val="22"/>
        </w:rPr>
        <w:t xml:space="preserve">　　</w:t>
      </w:r>
      <w:r w:rsidR="00382C49" w:rsidRPr="00502678">
        <w:rPr>
          <w:rFonts w:hAnsi="ＭＳ ゴシック" w:hint="eastAsia"/>
          <w:sz w:val="22"/>
        </w:rPr>
        <w:t>（</w:t>
      </w:r>
      <w:ins w:id="65" w:author="米沢 秀典(yonezawa-hidenori.ci5) [2]" w:date="2023-02-03T13:32:00Z">
        <w:r w:rsidR="00C86EFF">
          <w:rPr>
            <w:rFonts w:hAnsi="ＭＳ ゴシック" w:hint="eastAsia"/>
            <w:sz w:val="22"/>
          </w:rPr>
          <w:t>キ</w:t>
        </w:r>
      </w:ins>
      <w:del w:id="66" w:author="米沢 秀典(yonezawa-hidenori.ci5) [2]" w:date="2023-02-03T13:32:00Z">
        <w:r w:rsidR="00382C49" w:rsidRPr="00502678" w:rsidDel="00C86EFF">
          <w:rPr>
            <w:rFonts w:hAnsi="ＭＳ ゴシック" w:hint="eastAsia"/>
            <w:sz w:val="22"/>
          </w:rPr>
          <w:delText>カ</w:delText>
        </w:r>
      </w:del>
      <w:r w:rsidR="00382C49" w:rsidRPr="00502678">
        <w:rPr>
          <w:rFonts w:hAnsi="ＭＳ ゴシック" w:hint="eastAsia"/>
          <w:sz w:val="22"/>
        </w:rPr>
        <w:t>）就労訓練事業が行われる事業所の所在地、連絡先</w:t>
      </w:r>
    </w:p>
    <w:p w14:paraId="3180680C" w14:textId="733DFAC0" w:rsidR="00382C49" w:rsidRPr="00502678" w:rsidRDefault="00D60ECA" w:rsidP="00ED177A">
      <w:pPr>
        <w:jc w:val="left"/>
        <w:rPr>
          <w:rFonts w:hAnsi="ＭＳ ゴシック"/>
          <w:sz w:val="22"/>
        </w:rPr>
      </w:pPr>
      <w:r w:rsidRPr="00502678">
        <w:rPr>
          <w:rFonts w:hAnsi="ＭＳ ゴシック" w:hint="eastAsia"/>
          <w:sz w:val="22"/>
        </w:rPr>
        <w:t xml:space="preserve">　　</w:t>
      </w:r>
      <w:r w:rsidR="00382C49" w:rsidRPr="00502678">
        <w:rPr>
          <w:rFonts w:hAnsi="ＭＳ ゴシック" w:hint="eastAsia"/>
          <w:sz w:val="22"/>
        </w:rPr>
        <w:t>（</w:t>
      </w:r>
      <w:ins w:id="67" w:author="米沢 秀典(yonezawa-hidenori.ci5) [2]" w:date="2023-02-03T13:32:00Z">
        <w:r w:rsidR="00C86EFF">
          <w:rPr>
            <w:rFonts w:hAnsi="ＭＳ ゴシック" w:hint="eastAsia"/>
            <w:sz w:val="22"/>
          </w:rPr>
          <w:t>ク</w:t>
        </w:r>
      </w:ins>
      <w:del w:id="68" w:author="米沢 秀典(yonezawa-hidenori.ci5) [2]" w:date="2023-02-03T13:32:00Z">
        <w:r w:rsidR="00382C49" w:rsidRPr="00502678" w:rsidDel="00C86EFF">
          <w:rPr>
            <w:rFonts w:hAnsi="ＭＳ ゴシック" w:hint="eastAsia"/>
            <w:sz w:val="22"/>
          </w:rPr>
          <w:delText>キ</w:delText>
        </w:r>
      </w:del>
      <w:r w:rsidR="00382C49" w:rsidRPr="00502678">
        <w:rPr>
          <w:rFonts w:hAnsi="ＭＳ ゴシック" w:hint="eastAsia"/>
          <w:sz w:val="22"/>
        </w:rPr>
        <w:t>）就労訓練事業が行われる事業所の責任者の氏名</w:t>
      </w:r>
    </w:p>
    <w:p w14:paraId="262467D5" w14:textId="7F9B35B6" w:rsidR="00382C49" w:rsidRPr="00502678" w:rsidRDefault="00D60ECA" w:rsidP="00ED177A">
      <w:pPr>
        <w:jc w:val="left"/>
        <w:rPr>
          <w:rFonts w:hAnsi="ＭＳ ゴシック"/>
          <w:sz w:val="22"/>
        </w:rPr>
      </w:pPr>
      <w:r w:rsidRPr="00502678">
        <w:rPr>
          <w:rFonts w:hAnsi="ＭＳ ゴシック" w:hint="eastAsia"/>
          <w:sz w:val="22"/>
        </w:rPr>
        <w:t xml:space="preserve">　　</w:t>
      </w:r>
      <w:r w:rsidR="00382C49" w:rsidRPr="00502678">
        <w:rPr>
          <w:rFonts w:hAnsi="ＭＳ ゴシック" w:hint="eastAsia"/>
          <w:sz w:val="22"/>
        </w:rPr>
        <w:t>（</w:t>
      </w:r>
      <w:ins w:id="69" w:author="米沢 秀典(yonezawa-hidenori.ci5) [2]" w:date="2023-02-03T13:33:00Z">
        <w:r w:rsidR="00C86EFF">
          <w:rPr>
            <w:rFonts w:hAnsi="ＭＳ ゴシック" w:hint="eastAsia"/>
            <w:sz w:val="22"/>
          </w:rPr>
          <w:t>ケ</w:t>
        </w:r>
      </w:ins>
      <w:del w:id="70" w:author="米沢 秀典(yonezawa-hidenori.ci5) [2]" w:date="2023-02-03T13:33:00Z">
        <w:r w:rsidR="00382C49" w:rsidRPr="00502678" w:rsidDel="00C86EFF">
          <w:rPr>
            <w:rFonts w:hAnsi="ＭＳ ゴシック" w:hint="eastAsia"/>
            <w:sz w:val="22"/>
          </w:rPr>
          <w:delText>ク</w:delText>
        </w:r>
      </w:del>
      <w:r w:rsidR="00382C49" w:rsidRPr="00502678">
        <w:rPr>
          <w:rFonts w:hAnsi="ＭＳ ゴシック" w:hint="eastAsia"/>
          <w:sz w:val="22"/>
        </w:rPr>
        <w:t>）就労訓練事業の定員の数</w:t>
      </w:r>
    </w:p>
    <w:p w14:paraId="5DB01731" w14:textId="21600D11" w:rsidR="00382C49" w:rsidRPr="00502678" w:rsidRDefault="00D60ECA" w:rsidP="00ED177A">
      <w:pPr>
        <w:jc w:val="left"/>
        <w:rPr>
          <w:rFonts w:hAnsi="ＭＳ ゴシック"/>
          <w:sz w:val="22"/>
        </w:rPr>
      </w:pPr>
      <w:r w:rsidRPr="00502678">
        <w:rPr>
          <w:rFonts w:hAnsi="ＭＳ ゴシック" w:hint="eastAsia"/>
          <w:sz w:val="22"/>
        </w:rPr>
        <w:t xml:space="preserve">　　</w:t>
      </w:r>
      <w:r w:rsidR="00382C49" w:rsidRPr="00502678">
        <w:rPr>
          <w:rFonts w:hAnsi="ＭＳ ゴシック" w:hint="eastAsia"/>
          <w:sz w:val="22"/>
        </w:rPr>
        <w:t>（</w:t>
      </w:r>
      <w:ins w:id="71" w:author="米沢 秀典(yonezawa-hidenori.ci5) [2]" w:date="2023-02-03T13:33:00Z">
        <w:r w:rsidR="00C86EFF">
          <w:rPr>
            <w:rFonts w:hAnsi="ＭＳ ゴシック" w:hint="eastAsia"/>
            <w:sz w:val="22"/>
          </w:rPr>
          <w:t>コ</w:t>
        </w:r>
      </w:ins>
      <w:del w:id="72" w:author="米沢 秀典(yonezawa-hidenori.ci5) [2]" w:date="2023-02-03T13:33:00Z">
        <w:r w:rsidR="00382C49" w:rsidRPr="00502678" w:rsidDel="00C86EFF">
          <w:rPr>
            <w:rFonts w:hAnsi="ＭＳ ゴシック" w:hint="eastAsia"/>
            <w:sz w:val="22"/>
          </w:rPr>
          <w:delText>ケ</w:delText>
        </w:r>
      </w:del>
      <w:r w:rsidR="00382C49" w:rsidRPr="00502678">
        <w:rPr>
          <w:rFonts w:hAnsi="ＭＳ ゴシック" w:hint="eastAsia"/>
          <w:sz w:val="22"/>
        </w:rPr>
        <w:t>）就労訓練事業の内容</w:t>
      </w:r>
    </w:p>
    <w:p w14:paraId="685E8159" w14:textId="23CCFEE5" w:rsidR="00AD16A8" w:rsidRDefault="00D60ECA" w:rsidP="00EB47F1">
      <w:pPr>
        <w:jc w:val="left"/>
        <w:rPr>
          <w:ins w:id="73" w:author="米沢 秀典(yonezawa-hidenori.ci5)" w:date="2022-10-24T17:39:00Z"/>
          <w:rFonts w:hAnsi="ＭＳ ゴシック"/>
          <w:sz w:val="22"/>
        </w:rPr>
      </w:pPr>
      <w:r w:rsidRPr="00502678">
        <w:rPr>
          <w:rFonts w:hAnsi="ＭＳ ゴシック" w:hint="eastAsia"/>
          <w:sz w:val="22"/>
        </w:rPr>
        <w:t xml:space="preserve">　　</w:t>
      </w:r>
      <w:r w:rsidR="00382C49" w:rsidRPr="00502678">
        <w:rPr>
          <w:rFonts w:hAnsi="ＭＳ ゴシック" w:hint="eastAsia"/>
          <w:sz w:val="22"/>
        </w:rPr>
        <w:t>（</w:t>
      </w:r>
      <w:ins w:id="74" w:author="米沢 秀典(yonezawa-hidenori.ci5) [2]" w:date="2023-02-03T13:34:00Z">
        <w:r w:rsidR="00C86EFF">
          <w:rPr>
            <w:rFonts w:hAnsi="ＭＳ ゴシック" w:hint="eastAsia"/>
            <w:sz w:val="22"/>
          </w:rPr>
          <w:t>サ</w:t>
        </w:r>
      </w:ins>
      <w:del w:id="75" w:author="米沢 秀典(yonezawa-hidenori.ci5) [2]" w:date="2023-02-03T13:33:00Z">
        <w:r w:rsidR="00382C49" w:rsidRPr="00502678" w:rsidDel="00C86EFF">
          <w:rPr>
            <w:rFonts w:hAnsi="ＭＳ ゴシック" w:hint="eastAsia"/>
            <w:sz w:val="22"/>
          </w:rPr>
          <w:delText>コ</w:delText>
        </w:r>
      </w:del>
      <w:r w:rsidR="00382C49" w:rsidRPr="00502678">
        <w:rPr>
          <w:rFonts w:hAnsi="ＭＳ ゴシック" w:hint="eastAsia"/>
          <w:sz w:val="22"/>
        </w:rPr>
        <w:t>）就労訓練事業における就労等の支援に関する措置に係る責任者の氏名</w:t>
      </w:r>
    </w:p>
    <w:p w14:paraId="2AAD995D" w14:textId="77777777" w:rsidR="00293DAB" w:rsidRPr="00502678" w:rsidRDefault="00293DAB" w:rsidP="00FE4C8E">
      <w:pPr>
        <w:ind w:left="1100" w:hangingChars="500" w:hanging="1100"/>
        <w:jc w:val="left"/>
        <w:rPr>
          <w:rFonts w:hAnsi="ＭＳ ゴシック"/>
          <w:sz w:val="22"/>
        </w:rPr>
      </w:pPr>
    </w:p>
    <w:p w14:paraId="60E148F8" w14:textId="77777777" w:rsidR="00382C49" w:rsidRPr="00502678" w:rsidRDefault="00382C49" w:rsidP="00FE4C8E">
      <w:pPr>
        <w:ind w:left="1100" w:hangingChars="500" w:hanging="1100"/>
        <w:jc w:val="left"/>
        <w:rPr>
          <w:rFonts w:hAnsi="ＭＳ ゴシック"/>
          <w:sz w:val="22"/>
        </w:rPr>
      </w:pPr>
      <w:r w:rsidRPr="00502678">
        <w:rPr>
          <w:rFonts w:hAnsi="ＭＳ ゴシック" w:hint="eastAsia"/>
          <w:sz w:val="22"/>
        </w:rPr>
        <w:t xml:space="preserve">　</w:t>
      </w:r>
      <w:r w:rsidRPr="00502678">
        <w:rPr>
          <w:rFonts w:hAnsi="ＭＳ ゴシック" w:hint="eastAsia"/>
          <w:b/>
          <w:sz w:val="22"/>
        </w:rPr>
        <w:t>②　申請書に添付する書類</w:t>
      </w:r>
      <w:r w:rsidR="00DD1AC7" w:rsidRPr="00502678">
        <w:rPr>
          <w:rFonts w:hAnsi="ＭＳ ゴシック" w:hint="eastAsia"/>
          <w:sz w:val="22"/>
        </w:rPr>
        <w:t>【則第</w:t>
      </w:r>
      <w:r w:rsidR="00DD1AC7" w:rsidRPr="00502678">
        <w:rPr>
          <w:rFonts w:hAnsi="ＭＳ ゴシック"/>
          <w:sz w:val="22"/>
        </w:rPr>
        <w:t>20条の厚生労働省社会・援護局長が定める書類】</w:t>
      </w:r>
    </w:p>
    <w:p w14:paraId="3DB9372C" w14:textId="766AA91B" w:rsidR="00382C49" w:rsidRPr="00502678" w:rsidRDefault="00D60ECA" w:rsidP="00FE4C8E">
      <w:pPr>
        <w:ind w:left="1100" w:hangingChars="500" w:hanging="1100"/>
        <w:jc w:val="left"/>
        <w:rPr>
          <w:rFonts w:hAnsi="ＭＳ ゴシック"/>
          <w:sz w:val="22"/>
        </w:rPr>
      </w:pPr>
      <w:r w:rsidRPr="00502678">
        <w:rPr>
          <w:rFonts w:hAnsi="ＭＳ ゴシック" w:hint="eastAsia"/>
          <w:sz w:val="22"/>
        </w:rPr>
        <w:t xml:space="preserve">　　</w:t>
      </w:r>
      <w:del w:id="76" w:author="米沢 秀典(yonezawa-hidenori.ci5)" w:date="2022-10-24T15:30:00Z">
        <w:r w:rsidR="00382C49" w:rsidRPr="00502678" w:rsidDel="00AD16A8">
          <w:rPr>
            <w:rFonts w:hAnsi="ＭＳ ゴシック" w:hint="eastAsia"/>
            <w:sz w:val="22"/>
          </w:rPr>
          <w:delText>（ア）就労訓練事業を行う者の登記事項証明書</w:delText>
        </w:r>
      </w:del>
    </w:p>
    <w:p w14:paraId="113A8A21" w14:textId="720741D6" w:rsidR="00382C49" w:rsidRPr="00502678" w:rsidRDefault="00D60ECA" w:rsidP="00D50B95">
      <w:pPr>
        <w:ind w:left="880" w:hangingChars="400" w:hanging="880"/>
        <w:jc w:val="left"/>
        <w:rPr>
          <w:rFonts w:hAnsi="ＭＳ ゴシック"/>
          <w:sz w:val="22"/>
        </w:rPr>
      </w:pPr>
      <w:r w:rsidRPr="00502678">
        <w:rPr>
          <w:rFonts w:hAnsi="ＭＳ ゴシック" w:hint="eastAsia"/>
          <w:sz w:val="22"/>
        </w:rPr>
        <w:t xml:space="preserve">　　</w:t>
      </w:r>
      <w:r w:rsidR="00382C49" w:rsidRPr="00502678">
        <w:rPr>
          <w:rFonts w:hAnsi="ＭＳ ゴシック" w:hint="eastAsia"/>
          <w:sz w:val="22"/>
        </w:rPr>
        <w:t>（</w:t>
      </w:r>
      <w:ins w:id="77" w:author="米沢 秀典(yonezawa-hidenori.ci5)" w:date="2022-10-24T15:31:00Z">
        <w:r w:rsidR="00AD16A8">
          <w:rPr>
            <w:rFonts w:hAnsi="ＭＳ ゴシック" w:hint="eastAsia"/>
            <w:sz w:val="22"/>
          </w:rPr>
          <w:t>ア</w:t>
        </w:r>
      </w:ins>
      <w:del w:id="78" w:author="米沢 秀典(yonezawa-hidenori.ci5)" w:date="2022-10-24T15:31:00Z">
        <w:r w:rsidR="00382C49" w:rsidRPr="00502678" w:rsidDel="00AD16A8">
          <w:rPr>
            <w:rFonts w:hAnsi="ＭＳ ゴシック" w:hint="eastAsia"/>
            <w:sz w:val="22"/>
          </w:rPr>
          <w:delText>イ</w:delText>
        </w:r>
      </w:del>
      <w:r w:rsidR="00382C49" w:rsidRPr="00502678">
        <w:rPr>
          <w:rFonts w:hAnsi="ＭＳ ゴシック" w:hint="eastAsia"/>
          <w:sz w:val="22"/>
        </w:rPr>
        <w:t>）平面図や写真などの事業が行われる施設に関する書類、事業所概要や組織図などの事業の運営体制に関する書類</w:t>
      </w:r>
      <w:ins w:id="79" w:author="米沢 秀典(yonezawa-hidenori.ci5)" w:date="2022-10-24T15:31:00Z">
        <w:r w:rsidR="00AD16A8">
          <w:rPr>
            <w:rFonts w:hAnsi="ＭＳ ゴシック" w:hint="eastAsia"/>
            <w:sz w:val="22"/>
          </w:rPr>
          <w:t>（</w:t>
        </w:r>
      </w:ins>
      <w:ins w:id="80" w:author="米沢 秀典(yonezawa-hidenori.ci5)" w:date="2022-12-12T10:27:00Z">
        <w:r w:rsidR="00F12F3A">
          <w:rPr>
            <w:rFonts w:hAnsi="ＭＳ ゴシック" w:hint="eastAsia"/>
            <w:sz w:val="22"/>
          </w:rPr>
          <w:t>参考</w:t>
        </w:r>
      </w:ins>
      <w:ins w:id="81" w:author="米沢 秀典(yonezawa-hidenori.ci5)" w:date="2022-10-24T15:31:00Z">
        <w:r w:rsidR="00AD16A8">
          <w:rPr>
            <w:rFonts w:hAnsi="ＭＳ ゴシック" w:hint="eastAsia"/>
            <w:sz w:val="22"/>
          </w:rPr>
          <w:t>様式</w:t>
        </w:r>
      </w:ins>
      <w:ins w:id="82" w:author="米沢 秀典(yonezawa-hidenori.ci5) [2]" w:date="2023-02-03T13:36:00Z">
        <w:r w:rsidR="00C86EFF">
          <w:rPr>
            <w:rFonts w:hAnsi="ＭＳ ゴシック" w:hint="eastAsia"/>
            <w:sz w:val="22"/>
          </w:rPr>
          <w:t>参照</w:t>
        </w:r>
      </w:ins>
      <w:ins w:id="83" w:author="米沢 秀典(yonezawa-hidenori.ci5)" w:date="2022-10-24T15:31:00Z">
        <w:r w:rsidR="00AD16A8">
          <w:rPr>
            <w:rFonts w:hAnsi="ＭＳ ゴシック" w:hint="eastAsia"/>
            <w:sz w:val="22"/>
          </w:rPr>
          <w:t>）</w:t>
        </w:r>
      </w:ins>
      <w:r w:rsidR="00382C49" w:rsidRPr="00502678">
        <w:rPr>
          <w:rFonts w:hAnsi="ＭＳ ゴシック" w:hint="eastAsia"/>
          <w:sz w:val="22"/>
        </w:rPr>
        <w:t>、貸借対照表や収支計算書</w:t>
      </w:r>
      <w:del w:id="84" w:author="米沢 秀典(yonezawa-hidenori.ci5)" w:date="2022-12-12T10:34:00Z">
        <w:r w:rsidR="00382C49" w:rsidRPr="00502678" w:rsidDel="00464741">
          <w:rPr>
            <w:rFonts w:hAnsi="ＭＳ ゴシック" w:hint="eastAsia"/>
            <w:sz w:val="22"/>
          </w:rPr>
          <w:delText>の</w:delText>
        </w:r>
      </w:del>
      <w:r w:rsidR="00382C49" w:rsidRPr="00502678">
        <w:rPr>
          <w:rFonts w:hAnsi="ＭＳ ゴシック" w:hint="eastAsia"/>
          <w:sz w:val="22"/>
        </w:rPr>
        <w:t>など法人の財政的基盤に関する書類</w:t>
      </w:r>
    </w:p>
    <w:p w14:paraId="0DD1CDB0" w14:textId="28EA181D" w:rsidR="00382C49" w:rsidRPr="00502678" w:rsidRDefault="00D60ECA" w:rsidP="00FE4C8E">
      <w:pPr>
        <w:ind w:left="660" w:hangingChars="300" w:hanging="660"/>
        <w:jc w:val="left"/>
        <w:rPr>
          <w:rFonts w:hAnsi="ＭＳ ゴシック"/>
          <w:sz w:val="22"/>
        </w:rPr>
      </w:pPr>
      <w:r w:rsidRPr="00502678">
        <w:rPr>
          <w:rFonts w:hAnsi="ＭＳ ゴシック" w:hint="eastAsia"/>
          <w:sz w:val="22"/>
        </w:rPr>
        <w:t xml:space="preserve">　　</w:t>
      </w:r>
      <w:r w:rsidR="00382C49" w:rsidRPr="00502678">
        <w:rPr>
          <w:rFonts w:hAnsi="ＭＳ ゴシック" w:hint="eastAsia"/>
          <w:sz w:val="22"/>
        </w:rPr>
        <w:t>（</w:t>
      </w:r>
      <w:ins w:id="85" w:author="米沢 秀典(yonezawa-hidenori.ci5)" w:date="2022-10-24T17:41:00Z">
        <w:r w:rsidR="007079BD">
          <w:rPr>
            <w:rFonts w:hAnsi="ＭＳ ゴシック" w:hint="eastAsia"/>
            <w:sz w:val="22"/>
          </w:rPr>
          <w:t>イ</w:t>
        </w:r>
      </w:ins>
      <w:del w:id="86" w:author="米沢 秀典(yonezawa-hidenori.ci5)" w:date="2022-10-24T17:41:00Z">
        <w:r w:rsidR="00456F3E" w:rsidDel="007079BD">
          <w:rPr>
            <w:rFonts w:hAnsi="ＭＳ ゴシック" w:hint="eastAsia"/>
            <w:sz w:val="22"/>
          </w:rPr>
          <w:delText>ウ</w:delText>
        </w:r>
      </w:del>
      <w:r w:rsidR="00382C49" w:rsidRPr="00502678">
        <w:rPr>
          <w:rFonts w:hAnsi="ＭＳ ゴシック" w:hint="eastAsia"/>
          <w:sz w:val="22"/>
        </w:rPr>
        <w:t>）就労訓練事業を行う者の役員名簿</w:t>
      </w:r>
    </w:p>
    <w:p w14:paraId="756A593B" w14:textId="67AAE8A5" w:rsidR="00382C49" w:rsidRPr="00502678" w:rsidRDefault="00D60ECA" w:rsidP="00456F3E">
      <w:pPr>
        <w:ind w:left="660" w:hangingChars="300" w:hanging="660"/>
        <w:jc w:val="left"/>
        <w:rPr>
          <w:rFonts w:hAnsi="ＭＳ ゴシック"/>
          <w:sz w:val="22"/>
        </w:rPr>
      </w:pPr>
      <w:r w:rsidRPr="00502678">
        <w:rPr>
          <w:rFonts w:hAnsi="ＭＳ ゴシック" w:hint="eastAsia"/>
          <w:sz w:val="22"/>
        </w:rPr>
        <w:t xml:space="preserve">　　</w:t>
      </w:r>
      <w:r w:rsidR="00382C49" w:rsidRPr="00502678">
        <w:rPr>
          <w:rFonts w:hAnsi="ＭＳ ゴシック" w:hint="eastAsia"/>
          <w:sz w:val="22"/>
        </w:rPr>
        <w:t>（</w:t>
      </w:r>
      <w:ins w:id="87" w:author="米沢 秀典(yonezawa-hidenori.ci5)" w:date="2022-10-24T17:41:00Z">
        <w:r w:rsidR="007079BD">
          <w:rPr>
            <w:rFonts w:hAnsi="ＭＳ ゴシック" w:hint="eastAsia"/>
            <w:sz w:val="22"/>
          </w:rPr>
          <w:t>ウ</w:t>
        </w:r>
      </w:ins>
      <w:del w:id="88" w:author="米沢 秀典(yonezawa-hidenori.ci5)" w:date="2022-10-24T17:41:00Z">
        <w:r w:rsidR="00456F3E" w:rsidDel="007079BD">
          <w:rPr>
            <w:rFonts w:hAnsi="ＭＳ ゴシック" w:hint="eastAsia"/>
            <w:sz w:val="22"/>
          </w:rPr>
          <w:delText>エ</w:delText>
        </w:r>
      </w:del>
      <w:r w:rsidR="00382C49" w:rsidRPr="00502678">
        <w:rPr>
          <w:rFonts w:hAnsi="ＭＳ ゴシック" w:hint="eastAsia"/>
          <w:sz w:val="22"/>
        </w:rPr>
        <w:t>）</w:t>
      </w:r>
      <w:r w:rsidR="00113BFD" w:rsidRPr="00502678">
        <w:rPr>
          <w:rFonts w:hAnsi="ＭＳ ゴシック" w:hint="eastAsia"/>
          <w:sz w:val="22"/>
        </w:rPr>
        <w:t>「</w:t>
      </w:r>
      <w:r w:rsidR="00382C49" w:rsidRPr="00502678">
        <w:rPr>
          <w:rFonts w:hAnsi="ＭＳ ゴシック" w:hint="eastAsia"/>
          <w:sz w:val="22"/>
        </w:rPr>
        <w:t>誓約書</w:t>
      </w:r>
      <w:r w:rsidR="00113BFD" w:rsidRPr="00502678">
        <w:rPr>
          <w:rFonts w:hAnsi="ＭＳ ゴシック" w:hint="eastAsia"/>
          <w:sz w:val="22"/>
        </w:rPr>
        <w:t>」</w:t>
      </w:r>
      <w:r w:rsidR="00382C49" w:rsidRPr="00502678">
        <w:rPr>
          <w:rFonts w:hAnsi="ＭＳ ゴシック" w:hint="eastAsia"/>
          <w:sz w:val="22"/>
        </w:rPr>
        <w:t>（様式</w:t>
      </w:r>
      <w:r w:rsidR="00286315" w:rsidRPr="00502678">
        <w:rPr>
          <w:rFonts w:hAnsi="ＭＳ ゴシック" w:hint="eastAsia"/>
          <w:sz w:val="22"/>
        </w:rPr>
        <w:t>１</w:t>
      </w:r>
      <w:r w:rsidR="00382C49" w:rsidRPr="00502678">
        <w:rPr>
          <w:rFonts w:hAnsi="ＭＳ ゴシック" w:hint="eastAsia"/>
          <w:sz w:val="22"/>
        </w:rPr>
        <w:t>）</w:t>
      </w:r>
    </w:p>
    <w:p w14:paraId="490FEC2F" w14:textId="5E1216E1" w:rsidR="00456F3E" w:rsidRDefault="00D60ECA" w:rsidP="002B2602">
      <w:pPr>
        <w:ind w:left="660" w:hangingChars="300" w:hanging="660"/>
        <w:jc w:val="left"/>
        <w:rPr>
          <w:rFonts w:hAnsi="ＭＳ ゴシック"/>
          <w:sz w:val="22"/>
        </w:rPr>
      </w:pPr>
      <w:r w:rsidRPr="00502678">
        <w:rPr>
          <w:rFonts w:hAnsi="ＭＳ ゴシック" w:hint="eastAsia"/>
          <w:sz w:val="22"/>
        </w:rPr>
        <w:t xml:space="preserve">　　</w:t>
      </w:r>
      <w:r w:rsidR="00382C49" w:rsidRPr="00502678">
        <w:rPr>
          <w:rFonts w:hAnsi="ＭＳ ゴシック" w:hint="eastAsia"/>
          <w:sz w:val="22"/>
        </w:rPr>
        <w:t>（</w:t>
      </w:r>
      <w:ins w:id="89" w:author="米沢 秀典(yonezawa-hidenori.ci5)" w:date="2022-10-24T17:42:00Z">
        <w:r w:rsidR="007079BD">
          <w:rPr>
            <w:rFonts w:hAnsi="ＭＳ ゴシック" w:hint="eastAsia"/>
            <w:sz w:val="22"/>
          </w:rPr>
          <w:t>エ</w:t>
        </w:r>
      </w:ins>
      <w:del w:id="90" w:author="米沢 秀典(yonezawa-hidenori.ci5)" w:date="2022-10-24T17:42:00Z">
        <w:r w:rsidR="00456F3E" w:rsidDel="007079BD">
          <w:rPr>
            <w:rFonts w:hAnsi="ＭＳ ゴシック" w:hint="eastAsia"/>
            <w:sz w:val="22"/>
          </w:rPr>
          <w:delText>オ</w:delText>
        </w:r>
      </w:del>
      <w:r w:rsidR="00382C49" w:rsidRPr="00502678">
        <w:rPr>
          <w:rFonts w:hAnsi="ＭＳ ゴシック" w:hint="eastAsia"/>
          <w:sz w:val="22"/>
        </w:rPr>
        <w:t>）その他管轄都道府県知事等が必要と認める書類</w:t>
      </w:r>
      <w:ins w:id="91" w:author="米沢 秀典(yonezawa-hidenori.ci5)" w:date="2022-10-24T15:28:00Z">
        <w:r w:rsidR="00AD16A8">
          <w:rPr>
            <w:rFonts w:hAnsi="ＭＳ ゴシック" w:hint="eastAsia"/>
            <w:sz w:val="22"/>
          </w:rPr>
          <w:t>（登記</w:t>
        </w:r>
      </w:ins>
      <w:ins w:id="92" w:author="米沢 秀典(yonezawa-hidenori.ci5)" w:date="2022-10-24T15:29:00Z">
        <w:r w:rsidR="00AD16A8">
          <w:rPr>
            <w:rFonts w:hAnsi="ＭＳ ゴシック" w:hint="eastAsia"/>
            <w:sz w:val="22"/>
          </w:rPr>
          <w:t>事項証明書等</w:t>
        </w:r>
      </w:ins>
      <w:ins w:id="93" w:author="米沢 秀典(yonezawa-hidenori.ci5)" w:date="2022-10-24T15:28:00Z">
        <w:r w:rsidR="00AD16A8">
          <w:rPr>
            <w:rFonts w:hAnsi="ＭＳ ゴシック" w:hint="eastAsia"/>
            <w:sz w:val="22"/>
          </w:rPr>
          <w:t>）</w:t>
        </w:r>
      </w:ins>
    </w:p>
    <w:p w14:paraId="1F93321A" w14:textId="5404C934" w:rsidR="00456F3E" w:rsidRPr="00C6217D" w:rsidRDefault="00E87784" w:rsidP="00D50B95">
      <w:pPr>
        <w:ind w:leftChars="200" w:left="640" w:hangingChars="100" w:hanging="220"/>
        <w:jc w:val="left"/>
        <w:rPr>
          <w:rFonts w:hAnsi="ＭＳ ゴシック"/>
          <w:sz w:val="22"/>
        </w:rPr>
      </w:pPr>
      <w:r>
        <w:rPr>
          <w:rFonts w:hAnsi="ＭＳ ゴシック" w:hint="eastAsia"/>
          <w:sz w:val="22"/>
        </w:rPr>
        <w:t>※</w:t>
      </w:r>
      <w:r w:rsidR="00B12828">
        <w:rPr>
          <w:rFonts w:hAnsi="ＭＳ ゴシック" w:hint="eastAsia"/>
          <w:sz w:val="22"/>
        </w:rPr>
        <w:t xml:space="preserve">　</w:t>
      </w:r>
      <w:r>
        <w:rPr>
          <w:rFonts w:hAnsi="ＭＳ ゴシック" w:hint="eastAsia"/>
          <w:sz w:val="22"/>
        </w:rPr>
        <w:t>社会福祉法人、消費生活協同組合</w:t>
      </w:r>
      <w:ins w:id="94" w:author="米沢 秀典(yonezawa-hidenori.ci5)" w:date="2022-12-21T13:15:00Z">
        <w:r w:rsidR="00FF3AA3">
          <w:rPr>
            <w:rFonts w:hAnsi="ＭＳ ゴシック" w:hint="eastAsia"/>
            <w:sz w:val="22"/>
          </w:rPr>
          <w:t>、労働者協同組合</w:t>
        </w:r>
      </w:ins>
      <w:r>
        <w:rPr>
          <w:rFonts w:hAnsi="ＭＳ ゴシック" w:hint="eastAsia"/>
          <w:sz w:val="22"/>
        </w:rPr>
        <w:t>など、他の法律に基づく監督を受ける法人については、（</w:t>
      </w:r>
      <w:ins w:id="95" w:author="米沢 秀典(yonezawa-hidenori.ci5)" w:date="2022-10-24T17:42:00Z">
        <w:r w:rsidR="007079BD">
          <w:rPr>
            <w:rFonts w:hAnsi="ＭＳ ゴシック" w:hint="eastAsia"/>
            <w:sz w:val="22"/>
          </w:rPr>
          <w:t>ウ</w:t>
        </w:r>
      </w:ins>
      <w:del w:id="96" w:author="米沢 秀典(yonezawa-hidenori.ci5)" w:date="2022-10-24T17:42:00Z">
        <w:r w:rsidDel="007079BD">
          <w:rPr>
            <w:rFonts w:hAnsi="ＭＳ ゴシック" w:hint="eastAsia"/>
            <w:sz w:val="22"/>
          </w:rPr>
          <w:delText>エ</w:delText>
        </w:r>
      </w:del>
      <w:r>
        <w:rPr>
          <w:rFonts w:hAnsi="ＭＳ ゴシック" w:hint="eastAsia"/>
          <w:sz w:val="22"/>
        </w:rPr>
        <w:t>）のみの添付で可とする。</w:t>
      </w:r>
    </w:p>
    <w:p w14:paraId="485EDB8D" w14:textId="77777777" w:rsidR="00382C49" w:rsidRPr="00456F3E" w:rsidRDefault="00382C49" w:rsidP="00382C49">
      <w:pPr>
        <w:ind w:leftChars="500" w:left="1050"/>
        <w:jc w:val="left"/>
        <w:rPr>
          <w:rFonts w:hAnsi="ＭＳ ゴシック"/>
          <w:b/>
          <w:sz w:val="22"/>
        </w:rPr>
      </w:pPr>
    </w:p>
    <w:p w14:paraId="7A199346" w14:textId="77777777" w:rsidR="00EF164E" w:rsidRPr="00502678" w:rsidRDefault="00382C49" w:rsidP="00FE4C8E">
      <w:pPr>
        <w:jc w:val="left"/>
        <w:rPr>
          <w:rFonts w:hAnsi="ＭＳ ゴシック"/>
          <w:b/>
          <w:sz w:val="22"/>
        </w:rPr>
      </w:pPr>
      <w:r w:rsidRPr="00502678">
        <w:rPr>
          <w:rFonts w:hAnsi="ＭＳ ゴシック" w:hint="eastAsia"/>
          <w:b/>
          <w:sz w:val="22"/>
        </w:rPr>
        <w:t>（２）受理</w:t>
      </w:r>
    </w:p>
    <w:p w14:paraId="4233E994" w14:textId="77777777" w:rsidR="00382C49" w:rsidRPr="00502678" w:rsidRDefault="00ED177A" w:rsidP="00D170F4">
      <w:pPr>
        <w:ind w:left="442" w:hangingChars="200" w:hanging="442"/>
        <w:jc w:val="left"/>
        <w:rPr>
          <w:rFonts w:hAnsi="ＭＳ ゴシック"/>
          <w:sz w:val="22"/>
        </w:rPr>
      </w:pPr>
      <w:r w:rsidRPr="00502678">
        <w:rPr>
          <w:rFonts w:hAnsi="ＭＳ ゴシック" w:hint="eastAsia"/>
          <w:b/>
          <w:sz w:val="22"/>
        </w:rPr>
        <w:t xml:space="preserve">　　</w:t>
      </w:r>
      <w:r w:rsidR="00D170F4" w:rsidRPr="00502678">
        <w:rPr>
          <w:rFonts w:hAnsi="ＭＳ ゴシック" w:hint="eastAsia"/>
          <w:b/>
          <w:sz w:val="22"/>
        </w:rPr>
        <w:t xml:space="preserve">　</w:t>
      </w:r>
      <w:r w:rsidR="00382C49" w:rsidRPr="00502678">
        <w:rPr>
          <w:rFonts w:hAnsi="ＭＳ ゴシック" w:hint="eastAsia"/>
          <w:sz w:val="22"/>
        </w:rPr>
        <w:t>管轄都道府県知事等は、申請書の記載事項又は添付書類に不備がある場合は、相当の期間を定めて、申請者に補正を行わせた上で、受理する。</w:t>
      </w:r>
    </w:p>
    <w:p w14:paraId="5C94A410" w14:textId="77777777" w:rsidR="00EB47F1" w:rsidRPr="00502678" w:rsidRDefault="00EB47F1" w:rsidP="00ED177A">
      <w:pPr>
        <w:jc w:val="left"/>
        <w:rPr>
          <w:rFonts w:hAnsi="ＭＳ ゴシック"/>
          <w:sz w:val="22"/>
        </w:rPr>
      </w:pPr>
    </w:p>
    <w:p w14:paraId="4D66D6B9" w14:textId="77777777" w:rsidR="00382C49" w:rsidRPr="00502678" w:rsidRDefault="00382C49" w:rsidP="00ED177A">
      <w:pPr>
        <w:jc w:val="left"/>
        <w:rPr>
          <w:rFonts w:hAnsi="ＭＳ ゴシック"/>
          <w:b/>
          <w:sz w:val="22"/>
        </w:rPr>
      </w:pPr>
      <w:r w:rsidRPr="00502678">
        <w:rPr>
          <w:rFonts w:hAnsi="ＭＳ ゴシック" w:hint="eastAsia"/>
          <w:b/>
          <w:sz w:val="22"/>
        </w:rPr>
        <w:t>（３）審査</w:t>
      </w:r>
    </w:p>
    <w:p w14:paraId="7D485A09" w14:textId="77777777" w:rsidR="00382C49" w:rsidRPr="00502678" w:rsidRDefault="00EF164E" w:rsidP="00ED177A">
      <w:pPr>
        <w:jc w:val="left"/>
        <w:rPr>
          <w:rFonts w:hAnsi="ＭＳ ゴシック"/>
          <w:sz w:val="22"/>
        </w:rPr>
      </w:pPr>
      <w:r w:rsidRPr="00502678">
        <w:rPr>
          <w:rFonts w:hAnsi="ＭＳ ゴシック" w:hint="eastAsia"/>
          <w:b/>
          <w:sz w:val="22"/>
        </w:rPr>
        <w:t xml:space="preserve">　　</w:t>
      </w:r>
      <w:r w:rsidR="00D170F4" w:rsidRPr="00502678">
        <w:rPr>
          <w:rFonts w:hAnsi="ＭＳ ゴシック" w:hint="eastAsia"/>
          <w:b/>
          <w:sz w:val="22"/>
        </w:rPr>
        <w:t xml:space="preserve">　</w:t>
      </w:r>
      <w:r w:rsidR="00382C49" w:rsidRPr="00502678">
        <w:rPr>
          <w:rFonts w:hAnsi="ＭＳ ゴシック" w:hint="eastAsia"/>
          <w:sz w:val="22"/>
        </w:rPr>
        <w:t>認定基準の項目ごとに、それぞれ以下のとおり審査を行う。</w:t>
      </w:r>
    </w:p>
    <w:p w14:paraId="5BB2FB83" w14:textId="7516BA56" w:rsidR="00382C49" w:rsidRPr="00AD16A8" w:rsidRDefault="00EF164E">
      <w:pPr>
        <w:pStyle w:val="af"/>
        <w:numPr>
          <w:ilvl w:val="0"/>
          <w:numId w:val="47"/>
        </w:numPr>
        <w:ind w:leftChars="0"/>
        <w:rPr>
          <w:rFonts w:hAnsi="ＭＳ ゴシック"/>
          <w:b/>
          <w:sz w:val="22"/>
          <w:rPrChange w:id="97" w:author="米沢 秀典(yonezawa-hidenori.ci5)" w:date="2022-10-24T15:33:00Z">
            <w:rPr/>
          </w:rPrChange>
        </w:rPr>
        <w:pPrChange w:id="98" w:author="米沢 秀典(yonezawa-hidenori.ci5)" w:date="2022-10-24T15:33:00Z">
          <w:pPr>
            <w:jc w:val="left"/>
          </w:pPr>
        </w:pPrChange>
      </w:pPr>
      <w:del w:id="99" w:author="米沢 秀典(yonezawa-hidenori.ci5)" w:date="2022-10-24T15:33:00Z">
        <w:r w:rsidRPr="00AD16A8" w:rsidDel="00AD16A8">
          <w:rPr>
            <w:rFonts w:hAnsi="ＭＳ ゴシック" w:hint="eastAsia"/>
            <w:b/>
            <w:sz w:val="22"/>
            <w:rPrChange w:id="100" w:author="米沢 秀典(yonezawa-hidenori.ci5)" w:date="2022-10-24T15:33:00Z">
              <w:rPr>
                <w:rFonts w:hint="eastAsia"/>
              </w:rPr>
            </w:rPrChange>
          </w:rPr>
          <w:delText xml:space="preserve">　</w:delText>
        </w:r>
        <w:r w:rsidR="00382C49" w:rsidRPr="00AD16A8" w:rsidDel="00AD16A8">
          <w:rPr>
            <w:rFonts w:hAnsi="ＭＳ ゴシック" w:hint="eastAsia"/>
            <w:b/>
            <w:sz w:val="22"/>
            <w:rPrChange w:id="101" w:author="米沢 秀典(yonezawa-hidenori.ci5)" w:date="2022-10-24T15:33:00Z">
              <w:rPr>
                <w:rFonts w:hint="eastAsia"/>
              </w:rPr>
            </w:rPrChange>
          </w:rPr>
          <w:delText>①</w:delText>
        </w:r>
      </w:del>
      <w:r w:rsidR="00382C49" w:rsidRPr="00AD16A8">
        <w:rPr>
          <w:rFonts w:hAnsi="ＭＳ ゴシック" w:hint="eastAsia"/>
          <w:b/>
          <w:sz w:val="22"/>
          <w:rPrChange w:id="102" w:author="米沢 秀典(yonezawa-hidenori.ci5)" w:date="2022-10-24T15:33:00Z">
            <w:rPr>
              <w:rFonts w:hint="eastAsia"/>
            </w:rPr>
          </w:rPrChange>
        </w:rPr>
        <w:t xml:space="preserve">　法人格を有すること【則第</w:t>
      </w:r>
      <w:r w:rsidR="00382C49" w:rsidRPr="00AD16A8">
        <w:rPr>
          <w:rFonts w:hAnsi="ＭＳ ゴシック"/>
          <w:b/>
          <w:sz w:val="22"/>
          <w:rPrChange w:id="103" w:author="米沢 秀典(yonezawa-hidenori.ci5)" w:date="2022-10-24T15:33:00Z">
            <w:rPr/>
          </w:rPrChange>
        </w:rPr>
        <w:t>21</w:t>
      </w:r>
      <w:r w:rsidR="00382C49" w:rsidRPr="00AD16A8">
        <w:rPr>
          <w:rFonts w:hAnsi="ＭＳ ゴシック" w:hint="eastAsia"/>
          <w:b/>
          <w:sz w:val="22"/>
          <w:rPrChange w:id="104" w:author="米沢 秀典(yonezawa-hidenori.ci5)" w:date="2022-10-24T15:33:00Z">
            <w:rPr>
              <w:rFonts w:hint="eastAsia"/>
            </w:rPr>
          </w:rPrChange>
        </w:rPr>
        <w:t>条第１号イ関係】</w:t>
      </w:r>
    </w:p>
    <w:p w14:paraId="7C67AE52" w14:textId="452CEA87" w:rsidR="00ED177A" w:rsidRPr="00502678" w:rsidRDefault="00E81AFA" w:rsidP="00ED177A">
      <w:pPr>
        <w:jc w:val="left"/>
        <w:rPr>
          <w:rFonts w:hAnsi="ＭＳ ゴシック"/>
          <w:sz w:val="22"/>
        </w:rPr>
      </w:pPr>
      <w:r w:rsidRPr="00502678">
        <w:rPr>
          <w:rFonts w:hAnsi="ＭＳ ゴシック" w:hint="eastAsia"/>
          <w:sz w:val="22"/>
        </w:rPr>
        <w:t xml:space="preserve">　　　</w:t>
      </w:r>
      <w:r w:rsidR="00382C49" w:rsidRPr="00502678">
        <w:rPr>
          <w:rFonts w:hAnsi="ＭＳ ゴシック" w:hint="eastAsia"/>
          <w:sz w:val="22"/>
        </w:rPr>
        <w:t xml:space="preserve">・　</w:t>
      </w:r>
      <w:ins w:id="105" w:author="米沢 秀典(yonezawa-hidenori.ci5)" w:date="2022-10-24T17:42:00Z">
        <w:r w:rsidR="00C460E7">
          <w:rPr>
            <w:rFonts w:hAnsi="ＭＳ ゴシック" w:hint="eastAsia"/>
            <w:sz w:val="22"/>
          </w:rPr>
          <w:t>国税庁</w:t>
        </w:r>
      </w:ins>
      <w:ins w:id="106" w:author="米沢 秀典(yonezawa-hidenori.ci5)" w:date="2022-10-24T15:33:00Z">
        <w:r w:rsidR="00AD16A8">
          <w:rPr>
            <w:rFonts w:hAnsi="ＭＳ ゴシック" w:hint="eastAsia"/>
            <w:sz w:val="22"/>
          </w:rPr>
          <w:t>法人番号</w:t>
        </w:r>
      </w:ins>
      <w:ins w:id="107" w:author="米沢 秀典(yonezawa-hidenori.ci5)" w:date="2022-11-29T15:49:00Z">
        <w:r w:rsidR="00C460E7">
          <w:rPr>
            <w:rFonts w:hAnsi="ＭＳ ゴシック" w:hint="eastAsia"/>
            <w:sz w:val="22"/>
          </w:rPr>
          <w:t>公表</w:t>
        </w:r>
      </w:ins>
      <w:ins w:id="108" w:author="米沢 秀典(yonezawa-hidenori.ci5)" w:date="2022-10-24T17:43:00Z">
        <w:r w:rsidR="007079BD">
          <w:rPr>
            <w:rFonts w:hAnsi="ＭＳ ゴシック" w:hint="eastAsia"/>
            <w:sz w:val="22"/>
          </w:rPr>
          <w:t>サイト等</w:t>
        </w:r>
      </w:ins>
      <w:ins w:id="109" w:author="米沢 秀典(yonezawa-hidenori.ci5)" w:date="2022-10-24T15:34:00Z">
        <w:r w:rsidR="00AD16A8">
          <w:rPr>
            <w:rFonts w:hAnsi="ＭＳ ゴシック" w:hint="eastAsia"/>
            <w:sz w:val="22"/>
          </w:rPr>
          <w:t>により、</w:t>
        </w:r>
      </w:ins>
      <w:ins w:id="110" w:author="米沢 秀典(yonezawa-hidenori.ci5)" w:date="2022-10-24T17:43:00Z">
        <w:r w:rsidR="007079BD">
          <w:rPr>
            <w:rFonts w:hAnsi="ＭＳ ゴシック" w:hint="eastAsia"/>
            <w:sz w:val="22"/>
          </w:rPr>
          <w:t>法人格</w:t>
        </w:r>
      </w:ins>
      <w:del w:id="111" w:author="米沢 秀典(yonezawa-hidenori.ci5)" w:date="2022-10-24T17:43:00Z">
        <w:r w:rsidR="00382C49" w:rsidRPr="00502678" w:rsidDel="007079BD">
          <w:rPr>
            <w:rFonts w:hAnsi="ＭＳ ゴシック" w:hint="eastAsia"/>
            <w:sz w:val="22"/>
          </w:rPr>
          <w:delText>登記事項証明書</w:delText>
        </w:r>
      </w:del>
      <w:r w:rsidR="00382C49" w:rsidRPr="00502678">
        <w:rPr>
          <w:rFonts w:hAnsi="ＭＳ ゴシック" w:hint="eastAsia"/>
          <w:sz w:val="22"/>
        </w:rPr>
        <w:t>を確認し、申請書の記</w:t>
      </w:r>
      <w:r w:rsidR="00382C49" w:rsidRPr="00502678">
        <w:rPr>
          <w:rFonts w:hAnsi="ＭＳ ゴシック" w:hint="eastAsia"/>
          <w:sz w:val="22"/>
        </w:rPr>
        <w:lastRenderedPageBreak/>
        <w:t>載内容と齟齬がないことを確認すること。</w:t>
      </w:r>
    </w:p>
    <w:p w14:paraId="309788E9" w14:textId="77777777" w:rsidR="00EB47F1" w:rsidRPr="00502678" w:rsidRDefault="00EB47F1" w:rsidP="00ED177A">
      <w:pPr>
        <w:ind w:left="440" w:hangingChars="200" w:hanging="440"/>
        <w:jc w:val="left"/>
        <w:rPr>
          <w:rFonts w:hAnsi="ＭＳ ゴシック"/>
          <w:sz w:val="22"/>
        </w:rPr>
      </w:pPr>
    </w:p>
    <w:p w14:paraId="406C15B5" w14:textId="77777777" w:rsidR="00E81AFA" w:rsidRPr="00502678" w:rsidRDefault="00EF164E" w:rsidP="00D170F4">
      <w:pPr>
        <w:ind w:left="442" w:hangingChars="200" w:hanging="442"/>
        <w:jc w:val="left"/>
        <w:rPr>
          <w:rFonts w:hAnsi="ＭＳ ゴシック"/>
          <w:b/>
          <w:sz w:val="22"/>
        </w:rPr>
      </w:pPr>
      <w:r w:rsidRPr="00502678">
        <w:rPr>
          <w:rFonts w:hAnsi="ＭＳ ゴシック" w:hint="eastAsia"/>
          <w:b/>
          <w:sz w:val="22"/>
        </w:rPr>
        <w:t xml:space="preserve">　</w:t>
      </w:r>
      <w:r w:rsidR="00382C49" w:rsidRPr="00502678">
        <w:rPr>
          <w:rFonts w:hAnsi="ＭＳ ゴシック" w:hint="eastAsia"/>
          <w:b/>
          <w:sz w:val="22"/>
        </w:rPr>
        <w:t>②　事業を健全に遂行するに足りる施設、人員及び財政的基盤を有すること【則第</w:t>
      </w:r>
      <w:r w:rsidR="00382C49" w:rsidRPr="00502678">
        <w:rPr>
          <w:rFonts w:hAnsi="ＭＳ ゴシック"/>
          <w:b/>
          <w:sz w:val="22"/>
        </w:rPr>
        <w:t>21条第１</w:t>
      </w:r>
      <w:r w:rsidR="00382C49" w:rsidRPr="00502678">
        <w:rPr>
          <w:rFonts w:hAnsi="ＭＳ ゴシック" w:hint="eastAsia"/>
          <w:b/>
          <w:sz w:val="22"/>
        </w:rPr>
        <w:t>号ロ関係】</w:t>
      </w:r>
    </w:p>
    <w:p w14:paraId="0D898A0A" w14:textId="77777777" w:rsidR="00382C49" w:rsidRPr="00502678" w:rsidRDefault="00E81AFA" w:rsidP="00FE4C8E">
      <w:pPr>
        <w:ind w:left="838" w:hangingChars="381" w:hanging="838"/>
        <w:jc w:val="left"/>
        <w:rPr>
          <w:rFonts w:hAnsi="ＭＳ ゴシック"/>
          <w:sz w:val="22"/>
        </w:rPr>
      </w:pPr>
      <w:r w:rsidRPr="00502678">
        <w:rPr>
          <w:rFonts w:hAnsi="ＭＳ ゴシック" w:hint="eastAsia"/>
          <w:sz w:val="22"/>
        </w:rPr>
        <w:t xml:space="preserve">　　　</w:t>
      </w:r>
      <w:r w:rsidR="00382C49" w:rsidRPr="00502678">
        <w:rPr>
          <w:rFonts w:hAnsi="ＭＳ ゴシック" w:hint="eastAsia"/>
          <w:sz w:val="22"/>
        </w:rPr>
        <w:t>・　提出された書類や申請者の説明の内容をもとに、申請に係る事業の実態を具体的に把握した上で、当該事業が健全に遂行されるだけの施設、人員及び財政的基礎を有するかどうかを総合的に判断すること。</w:t>
      </w:r>
    </w:p>
    <w:p w14:paraId="70814778" w14:textId="5BD2ECD4" w:rsidR="00382C49" w:rsidRPr="00502678" w:rsidRDefault="00E81AFA" w:rsidP="00FE4C8E">
      <w:pPr>
        <w:ind w:left="838" w:hangingChars="381" w:hanging="838"/>
        <w:jc w:val="left"/>
        <w:rPr>
          <w:rFonts w:hAnsi="ＭＳ ゴシック"/>
          <w:sz w:val="22"/>
        </w:rPr>
      </w:pPr>
      <w:r w:rsidRPr="00502678">
        <w:rPr>
          <w:rFonts w:hAnsi="ＭＳ ゴシック" w:hint="eastAsia"/>
          <w:sz w:val="22"/>
        </w:rPr>
        <w:t xml:space="preserve">　　　</w:t>
      </w:r>
      <w:r w:rsidR="00382C49" w:rsidRPr="00502678">
        <w:rPr>
          <w:rFonts w:hAnsi="ＭＳ ゴシック" w:hint="eastAsia"/>
          <w:sz w:val="22"/>
        </w:rPr>
        <w:t>※　なお、社会福祉法人、消費生活協同組合</w:t>
      </w:r>
      <w:ins w:id="112" w:author="丸山 祐里枝(maruyama-yurie)" w:date="2023-02-06T13:01:00Z">
        <w:r w:rsidR="00B960CC">
          <w:rPr>
            <w:rFonts w:hAnsi="ＭＳ ゴシック" w:hint="eastAsia"/>
            <w:sz w:val="22"/>
          </w:rPr>
          <w:t>、労働者協同組合</w:t>
        </w:r>
      </w:ins>
      <w:r w:rsidR="00382C49" w:rsidRPr="00502678">
        <w:rPr>
          <w:rFonts w:hAnsi="ＭＳ ゴシック" w:hint="eastAsia"/>
          <w:sz w:val="22"/>
        </w:rPr>
        <w:t>など、他の法律に基づく監督を受ける法人については、特段の事情がない限りにおいて、必要な財政的基礎を有すると判断して差し支えない。</w:t>
      </w:r>
    </w:p>
    <w:p w14:paraId="2A9FBC62" w14:textId="77777777" w:rsidR="00382C49" w:rsidRPr="00502678" w:rsidRDefault="00E81AFA" w:rsidP="00FE4C8E">
      <w:pPr>
        <w:ind w:left="838" w:hangingChars="381" w:hanging="838"/>
        <w:jc w:val="left"/>
        <w:rPr>
          <w:rFonts w:hAnsi="ＭＳ ゴシック"/>
          <w:sz w:val="22"/>
        </w:rPr>
      </w:pPr>
      <w:r w:rsidRPr="00502678">
        <w:rPr>
          <w:rFonts w:hAnsi="ＭＳ ゴシック" w:hint="eastAsia"/>
          <w:sz w:val="22"/>
        </w:rPr>
        <w:t xml:space="preserve">　　　</w:t>
      </w:r>
      <w:r w:rsidR="00382C49" w:rsidRPr="00502678">
        <w:rPr>
          <w:rFonts w:hAnsi="ＭＳ ゴシック" w:hint="eastAsia"/>
          <w:sz w:val="22"/>
        </w:rPr>
        <w:t>・　例えば、利用者の定員に対して事業所の従業員の数が著しく少ない、事業所に十分な広さがない、財政状況が芳しくないなど、事業の適切な運営に関して疑義が生じる場合は、申請者に対して十分な説明を求めた上で、当該事業が健全に遂行される見込みがないと判断されるときは認定を行わないこと。</w:t>
      </w:r>
    </w:p>
    <w:p w14:paraId="4D0AC3C2" w14:textId="77777777" w:rsidR="00ED177A" w:rsidRPr="00502678" w:rsidRDefault="00E81AFA" w:rsidP="00ED177A">
      <w:pPr>
        <w:ind w:left="838" w:hangingChars="381" w:hanging="838"/>
        <w:jc w:val="left"/>
        <w:rPr>
          <w:rFonts w:hAnsi="ＭＳ ゴシック"/>
          <w:sz w:val="22"/>
        </w:rPr>
      </w:pPr>
      <w:r w:rsidRPr="00502678">
        <w:rPr>
          <w:rFonts w:hAnsi="ＭＳ ゴシック" w:hint="eastAsia"/>
          <w:sz w:val="22"/>
        </w:rPr>
        <w:t xml:space="preserve">　　　</w:t>
      </w:r>
      <w:r w:rsidR="00382C49" w:rsidRPr="00502678">
        <w:rPr>
          <w:rFonts w:hAnsi="ＭＳ ゴシック" w:hint="eastAsia"/>
          <w:sz w:val="22"/>
        </w:rPr>
        <w:t>※　その際、従業員の数が少なくてもボランティアの協力が得られる場合や事業所に十分なスペースがなくても地域の協力事業所を活用できる場合などは、事業を健全に遂行できる可能性があることに留意すること。</w:t>
      </w:r>
    </w:p>
    <w:p w14:paraId="3104C03F" w14:textId="77777777" w:rsidR="00ED177A" w:rsidRPr="00502678" w:rsidRDefault="00ED177A" w:rsidP="00ED177A">
      <w:pPr>
        <w:ind w:left="440" w:hangingChars="200" w:hanging="440"/>
        <w:jc w:val="left"/>
        <w:rPr>
          <w:rFonts w:hAnsi="ＭＳ ゴシック"/>
          <w:sz w:val="22"/>
        </w:rPr>
      </w:pPr>
    </w:p>
    <w:p w14:paraId="1E4FF167" w14:textId="77777777" w:rsidR="00382C49" w:rsidRPr="00502678" w:rsidRDefault="00EF164E" w:rsidP="00ED177A">
      <w:pPr>
        <w:ind w:left="440" w:hangingChars="200" w:hanging="440"/>
        <w:jc w:val="left"/>
        <w:rPr>
          <w:rFonts w:hAnsi="ＭＳ ゴシック"/>
          <w:sz w:val="22"/>
        </w:rPr>
      </w:pPr>
      <w:r w:rsidRPr="00502678">
        <w:rPr>
          <w:rFonts w:hAnsi="ＭＳ ゴシック" w:hint="eastAsia"/>
          <w:sz w:val="22"/>
        </w:rPr>
        <w:t xml:space="preserve">　</w:t>
      </w:r>
      <w:r w:rsidR="00382C49" w:rsidRPr="00502678">
        <w:rPr>
          <w:rFonts w:hAnsi="ＭＳ ゴシック" w:hint="eastAsia"/>
          <w:b/>
          <w:sz w:val="22"/>
        </w:rPr>
        <w:t>③　自立相談支援機関のあっせんに応じ生活困窮者を受け入れること</w:t>
      </w:r>
      <w:r w:rsidR="00382C49" w:rsidRPr="00502678">
        <w:rPr>
          <w:rFonts w:hAnsi="ＭＳ ゴシック" w:hint="eastAsia"/>
          <w:sz w:val="22"/>
        </w:rPr>
        <w:t>【則第</w:t>
      </w:r>
      <w:r w:rsidR="00382C49" w:rsidRPr="00502678">
        <w:rPr>
          <w:rFonts w:hAnsi="ＭＳ ゴシック"/>
          <w:sz w:val="22"/>
        </w:rPr>
        <w:t>21条第１号ハ関</w:t>
      </w:r>
      <w:r w:rsidR="00382C49" w:rsidRPr="00502678">
        <w:rPr>
          <w:rFonts w:hAnsi="ＭＳ ゴシック" w:hint="eastAsia"/>
          <w:sz w:val="22"/>
        </w:rPr>
        <w:t>係】</w:t>
      </w:r>
    </w:p>
    <w:p w14:paraId="7BECBEF3" w14:textId="77777777" w:rsidR="00382C49" w:rsidRPr="00502678" w:rsidRDefault="0062279A" w:rsidP="00FE4C8E">
      <w:pPr>
        <w:jc w:val="left"/>
        <w:rPr>
          <w:rFonts w:hAnsi="ＭＳ ゴシック"/>
          <w:sz w:val="22"/>
        </w:rPr>
      </w:pPr>
      <w:r w:rsidRPr="00502678">
        <w:rPr>
          <w:rFonts w:hAnsi="ＭＳ ゴシック" w:hint="eastAsia"/>
          <w:sz w:val="22"/>
        </w:rPr>
        <w:t xml:space="preserve">　　</w:t>
      </w:r>
      <w:r w:rsidR="00E81AFA" w:rsidRPr="00502678">
        <w:rPr>
          <w:rFonts w:hAnsi="ＭＳ ゴシック" w:hint="eastAsia"/>
          <w:sz w:val="22"/>
        </w:rPr>
        <w:t xml:space="preserve">　</w:t>
      </w:r>
      <w:r w:rsidR="00382C49" w:rsidRPr="00502678">
        <w:rPr>
          <w:rFonts w:hAnsi="ＭＳ ゴシック" w:hint="eastAsia"/>
          <w:sz w:val="22"/>
        </w:rPr>
        <w:t>・　誓約書により確認すること。</w:t>
      </w:r>
    </w:p>
    <w:p w14:paraId="44667BDE" w14:textId="77777777" w:rsidR="00293DAB" w:rsidRPr="00502678" w:rsidRDefault="00293DAB" w:rsidP="00FE4C8E">
      <w:pPr>
        <w:jc w:val="left"/>
        <w:rPr>
          <w:rFonts w:hAnsi="ＭＳ ゴシック"/>
          <w:sz w:val="22"/>
        </w:rPr>
      </w:pPr>
    </w:p>
    <w:p w14:paraId="2AAADCC6" w14:textId="77777777" w:rsidR="0062279A" w:rsidRPr="00502678" w:rsidRDefault="00EF164E" w:rsidP="00D170F4">
      <w:pPr>
        <w:ind w:left="442" w:hangingChars="200" w:hanging="442"/>
        <w:jc w:val="left"/>
        <w:rPr>
          <w:rFonts w:hAnsi="ＭＳ ゴシック"/>
          <w:b/>
          <w:sz w:val="22"/>
        </w:rPr>
      </w:pPr>
      <w:r w:rsidRPr="00502678">
        <w:rPr>
          <w:rFonts w:hAnsi="ＭＳ ゴシック" w:hint="eastAsia"/>
          <w:b/>
          <w:sz w:val="22"/>
        </w:rPr>
        <w:t xml:space="preserve">　</w:t>
      </w:r>
      <w:r w:rsidR="00382C49" w:rsidRPr="00502678">
        <w:rPr>
          <w:rFonts w:hAnsi="ＭＳ ゴシック" w:hint="eastAsia"/>
          <w:b/>
          <w:sz w:val="22"/>
        </w:rPr>
        <w:t>④　就労訓練事業の実施状況に関する情報の公開について必要な措置を講じること【則第</w:t>
      </w:r>
      <w:r w:rsidR="00382C49" w:rsidRPr="00502678">
        <w:rPr>
          <w:rFonts w:hAnsi="ＭＳ ゴシック"/>
          <w:b/>
          <w:sz w:val="22"/>
        </w:rPr>
        <w:t>21</w:t>
      </w:r>
      <w:r w:rsidR="00382C49" w:rsidRPr="00502678">
        <w:rPr>
          <w:rFonts w:hAnsi="ＭＳ ゴシック" w:hint="eastAsia"/>
          <w:b/>
          <w:sz w:val="22"/>
        </w:rPr>
        <w:t>条第１号ニ関係】</w:t>
      </w:r>
    </w:p>
    <w:p w14:paraId="77E46BB2" w14:textId="45D469D7" w:rsidR="00EF164E" w:rsidRPr="00502678" w:rsidRDefault="0062279A" w:rsidP="00FE4C8E">
      <w:pPr>
        <w:ind w:leftChars="33" w:left="945" w:hangingChars="398" w:hanging="876"/>
        <w:jc w:val="left"/>
        <w:rPr>
          <w:rFonts w:hAnsi="ＭＳ ゴシック"/>
          <w:sz w:val="22"/>
        </w:rPr>
      </w:pPr>
      <w:r w:rsidRPr="00502678">
        <w:rPr>
          <w:rFonts w:hAnsi="ＭＳ ゴシック" w:hint="eastAsia"/>
          <w:sz w:val="22"/>
        </w:rPr>
        <w:t xml:space="preserve">　　</w:t>
      </w:r>
      <w:r w:rsidR="00E81AFA" w:rsidRPr="00502678">
        <w:rPr>
          <w:rFonts w:hAnsi="ＭＳ ゴシック" w:hint="eastAsia"/>
          <w:sz w:val="22"/>
        </w:rPr>
        <w:t xml:space="preserve">　</w:t>
      </w:r>
      <w:r w:rsidR="00382C49" w:rsidRPr="00502678">
        <w:rPr>
          <w:rFonts w:hAnsi="ＭＳ ゴシック" w:hint="eastAsia"/>
          <w:sz w:val="22"/>
        </w:rPr>
        <w:t>・　事業の透明性を確保する観点から、</w:t>
      </w:r>
      <w:r w:rsidR="00387ACC">
        <w:rPr>
          <w:rFonts w:hAnsi="ＭＳ ゴシック" w:hint="eastAsia"/>
          <w:sz w:val="22"/>
        </w:rPr>
        <w:t>情報の公開に関する必要な措置を講ずることを誓約書により確認すること</w:t>
      </w:r>
      <w:r w:rsidR="00487BB9">
        <w:rPr>
          <w:rFonts w:hAnsi="ＭＳ ゴシック" w:hint="eastAsia"/>
          <w:sz w:val="22"/>
        </w:rPr>
        <w:t>（具体的には就労</w:t>
      </w:r>
      <w:r w:rsidR="00A24B9F">
        <w:rPr>
          <w:rFonts w:hAnsi="ＭＳ ゴシック" w:hint="eastAsia"/>
          <w:sz w:val="22"/>
        </w:rPr>
        <w:t>支援体制、就労訓練事業</w:t>
      </w:r>
      <w:r w:rsidR="00382C49" w:rsidRPr="00502678">
        <w:rPr>
          <w:rFonts w:hAnsi="ＭＳ ゴシック" w:hint="eastAsia"/>
          <w:sz w:val="22"/>
        </w:rPr>
        <w:t>における作業の内容、実際の利用状況等に関する情報について</w:t>
      </w:r>
      <w:r w:rsidR="00487BB9">
        <w:rPr>
          <w:rFonts w:hAnsi="ＭＳ ゴシック" w:hint="eastAsia"/>
          <w:sz w:val="22"/>
        </w:rPr>
        <w:t>ホームページ、広報誌等により</w:t>
      </w:r>
      <w:r w:rsidR="00382C49" w:rsidRPr="00502678">
        <w:rPr>
          <w:rFonts w:hAnsi="ＭＳ ゴシック" w:hint="eastAsia"/>
          <w:sz w:val="22"/>
        </w:rPr>
        <w:t>公開する</w:t>
      </w:r>
      <w:r w:rsidR="00487BB9">
        <w:rPr>
          <w:rFonts w:hAnsi="ＭＳ ゴシック" w:hint="eastAsia"/>
          <w:sz w:val="22"/>
        </w:rPr>
        <w:t>こと等が</w:t>
      </w:r>
      <w:r w:rsidR="00A24B9F">
        <w:rPr>
          <w:rFonts w:hAnsi="ＭＳ ゴシック" w:hint="eastAsia"/>
          <w:sz w:val="22"/>
        </w:rPr>
        <w:t>考えられる</w:t>
      </w:r>
      <w:r w:rsidR="00487BB9">
        <w:rPr>
          <w:rFonts w:hAnsi="ＭＳ ゴシック" w:hint="eastAsia"/>
          <w:sz w:val="22"/>
        </w:rPr>
        <w:t>。</w:t>
      </w:r>
      <w:ins w:id="113" w:author="丸山 祐里枝(maruyama-yurie)" w:date="2023-02-06T13:02:00Z">
        <w:r w:rsidR="00B960CC">
          <w:rPr>
            <w:rFonts w:hAnsi="ＭＳ ゴシック" w:hint="eastAsia"/>
            <w:sz w:val="22"/>
          </w:rPr>
          <w:t>）</w:t>
        </w:r>
      </w:ins>
    </w:p>
    <w:p w14:paraId="11048EB8" w14:textId="77777777" w:rsidR="00293DAB" w:rsidRPr="00502678" w:rsidRDefault="00293DAB" w:rsidP="00FE4C8E">
      <w:pPr>
        <w:jc w:val="left"/>
        <w:rPr>
          <w:rFonts w:hAnsi="ＭＳ ゴシック"/>
          <w:sz w:val="22"/>
        </w:rPr>
      </w:pPr>
    </w:p>
    <w:p w14:paraId="76E3D07A" w14:textId="77777777" w:rsidR="00382C49" w:rsidRPr="00502678" w:rsidRDefault="00EF164E" w:rsidP="00FE4C8E">
      <w:pPr>
        <w:jc w:val="left"/>
        <w:rPr>
          <w:rFonts w:hAnsi="ＭＳ ゴシック"/>
          <w:b/>
          <w:sz w:val="22"/>
        </w:rPr>
      </w:pPr>
      <w:r w:rsidRPr="00502678">
        <w:rPr>
          <w:rFonts w:hAnsi="ＭＳ ゴシック" w:hint="eastAsia"/>
          <w:b/>
          <w:sz w:val="22"/>
        </w:rPr>
        <w:t xml:space="preserve">　</w:t>
      </w:r>
      <w:r w:rsidR="00382C49" w:rsidRPr="00502678">
        <w:rPr>
          <w:rFonts w:hAnsi="ＭＳ ゴシック" w:hint="eastAsia"/>
          <w:b/>
          <w:sz w:val="22"/>
        </w:rPr>
        <w:t>⑤　法人やその役員が欠格要件に該当しないこと【則第</w:t>
      </w:r>
      <w:r w:rsidR="00382C49" w:rsidRPr="00502678">
        <w:rPr>
          <w:rFonts w:hAnsi="ＭＳ ゴシック"/>
          <w:b/>
          <w:sz w:val="22"/>
        </w:rPr>
        <w:t>21条第１号</w:t>
      </w:r>
      <w:r w:rsidR="004E698A" w:rsidRPr="00502678">
        <w:rPr>
          <w:rFonts w:hAnsi="ＭＳ ゴシック" w:hint="eastAsia"/>
          <w:b/>
          <w:sz w:val="22"/>
        </w:rPr>
        <w:t>ホ</w:t>
      </w:r>
      <w:r w:rsidR="00382C49" w:rsidRPr="00502678">
        <w:rPr>
          <w:rFonts w:hAnsi="ＭＳ ゴシック"/>
          <w:b/>
          <w:sz w:val="22"/>
        </w:rPr>
        <w:t>関係】</w:t>
      </w:r>
    </w:p>
    <w:p w14:paraId="1CC1DBE6" w14:textId="77777777" w:rsidR="00382C49" w:rsidRPr="00502678" w:rsidRDefault="0062279A" w:rsidP="00FE4C8E">
      <w:pPr>
        <w:jc w:val="left"/>
        <w:rPr>
          <w:rFonts w:hAnsi="ＭＳ ゴシック"/>
          <w:sz w:val="22"/>
        </w:rPr>
      </w:pPr>
      <w:r w:rsidRPr="00502678">
        <w:rPr>
          <w:rFonts w:hAnsi="ＭＳ ゴシック" w:hint="eastAsia"/>
          <w:sz w:val="22"/>
        </w:rPr>
        <w:t xml:space="preserve">　　</w:t>
      </w:r>
      <w:r w:rsidR="00E81AFA" w:rsidRPr="00502678">
        <w:rPr>
          <w:rFonts w:hAnsi="ＭＳ ゴシック" w:hint="eastAsia"/>
          <w:sz w:val="22"/>
        </w:rPr>
        <w:t xml:space="preserve">　</w:t>
      </w:r>
      <w:r w:rsidR="00382C49" w:rsidRPr="00502678">
        <w:rPr>
          <w:rFonts w:hAnsi="ＭＳ ゴシック" w:hint="eastAsia"/>
          <w:sz w:val="22"/>
        </w:rPr>
        <w:t>・　誓約書、役員名簿により確認すること。</w:t>
      </w:r>
    </w:p>
    <w:p w14:paraId="541DB888" w14:textId="77777777" w:rsidR="00293DAB" w:rsidRPr="00502678" w:rsidRDefault="00293DAB" w:rsidP="00FE4C8E">
      <w:pPr>
        <w:jc w:val="left"/>
        <w:rPr>
          <w:rFonts w:hAnsi="ＭＳ ゴシック"/>
          <w:sz w:val="22"/>
        </w:rPr>
      </w:pPr>
    </w:p>
    <w:p w14:paraId="133D192B" w14:textId="77777777" w:rsidR="00382C49" w:rsidRPr="00502678" w:rsidRDefault="00EF164E" w:rsidP="00FE4C8E">
      <w:pPr>
        <w:jc w:val="left"/>
        <w:rPr>
          <w:rFonts w:hAnsi="ＭＳ ゴシック"/>
          <w:b/>
          <w:sz w:val="22"/>
        </w:rPr>
      </w:pPr>
      <w:r w:rsidRPr="00502678">
        <w:rPr>
          <w:rFonts w:hAnsi="ＭＳ ゴシック" w:hint="eastAsia"/>
          <w:b/>
          <w:sz w:val="22"/>
        </w:rPr>
        <w:t xml:space="preserve">　</w:t>
      </w:r>
      <w:r w:rsidR="00382C49" w:rsidRPr="00502678">
        <w:rPr>
          <w:rFonts w:hAnsi="ＭＳ ゴシック" w:hint="eastAsia"/>
          <w:b/>
          <w:sz w:val="22"/>
        </w:rPr>
        <w:t>⑥　就労支援等に関する責任者を配置すること等【則第</w:t>
      </w:r>
      <w:r w:rsidR="00382C49" w:rsidRPr="00502678">
        <w:rPr>
          <w:rFonts w:hAnsi="ＭＳ ゴシック"/>
          <w:b/>
          <w:sz w:val="22"/>
        </w:rPr>
        <w:t>21条第２号関係】</w:t>
      </w:r>
    </w:p>
    <w:p w14:paraId="29FB3F58" w14:textId="77777777" w:rsidR="00382C49" w:rsidRPr="00502678" w:rsidRDefault="0062279A" w:rsidP="00FE4C8E">
      <w:pPr>
        <w:ind w:left="838" w:hangingChars="381" w:hanging="838"/>
        <w:jc w:val="left"/>
        <w:rPr>
          <w:rFonts w:hAnsi="ＭＳ ゴシック"/>
          <w:sz w:val="22"/>
        </w:rPr>
      </w:pPr>
      <w:r w:rsidRPr="00502678">
        <w:rPr>
          <w:rFonts w:hAnsi="ＭＳ ゴシック" w:hint="eastAsia"/>
          <w:sz w:val="22"/>
        </w:rPr>
        <w:t xml:space="preserve">　　</w:t>
      </w:r>
      <w:r w:rsidR="00E81AFA" w:rsidRPr="00502678">
        <w:rPr>
          <w:rFonts w:hAnsi="ＭＳ ゴシック" w:hint="eastAsia"/>
          <w:sz w:val="22"/>
        </w:rPr>
        <w:t xml:space="preserve">　</w:t>
      </w:r>
      <w:r w:rsidR="00382C49" w:rsidRPr="00502678">
        <w:rPr>
          <w:rFonts w:hAnsi="ＭＳ ゴシック" w:hint="eastAsia"/>
          <w:sz w:val="22"/>
        </w:rPr>
        <w:t>・　申請書により責任者の氏名を把握するとともに、責任者の配置を含めた利用者に対する適切な支援の実施について誓約書により確認すること。</w:t>
      </w:r>
    </w:p>
    <w:p w14:paraId="26B9D9B4" w14:textId="77777777" w:rsidR="00293DAB" w:rsidRPr="00502678" w:rsidRDefault="00293DAB" w:rsidP="00FE4C8E">
      <w:pPr>
        <w:ind w:left="418" w:hangingChars="190" w:hanging="418"/>
        <w:jc w:val="left"/>
        <w:rPr>
          <w:rFonts w:hAnsi="ＭＳ ゴシック"/>
          <w:sz w:val="22"/>
        </w:rPr>
      </w:pPr>
    </w:p>
    <w:p w14:paraId="42E193D9" w14:textId="77777777" w:rsidR="00382C49" w:rsidRPr="00502678" w:rsidRDefault="00EF164E" w:rsidP="00D170F4">
      <w:pPr>
        <w:ind w:left="420" w:hangingChars="190" w:hanging="420"/>
        <w:jc w:val="left"/>
        <w:rPr>
          <w:rFonts w:hAnsi="ＭＳ ゴシック"/>
          <w:b/>
          <w:sz w:val="22"/>
        </w:rPr>
      </w:pPr>
      <w:r w:rsidRPr="00502678">
        <w:rPr>
          <w:rFonts w:hAnsi="ＭＳ ゴシック" w:hint="eastAsia"/>
          <w:b/>
          <w:sz w:val="22"/>
        </w:rPr>
        <w:t xml:space="preserve">　</w:t>
      </w:r>
      <w:r w:rsidR="00382C49" w:rsidRPr="00502678">
        <w:rPr>
          <w:rFonts w:hAnsi="ＭＳ ゴシック" w:hint="eastAsia"/>
          <w:b/>
          <w:sz w:val="22"/>
        </w:rPr>
        <w:t>⑦　非雇用型の利用者の安全衛生その他の作業条件について、労働基準法等の規定に準ずる取扱いをすること【則第</w:t>
      </w:r>
      <w:r w:rsidR="00382C49" w:rsidRPr="00502678">
        <w:rPr>
          <w:rFonts w:hAnsi="ＭＳ ゴシック"/>
          <w:b/>
          <w:sz w:val="22"/>
        </w:rPr>
        <w:t>21条第３号関係】</w:t>
      </w:r>
    </w:p>
    <w:p w14:paraId="62F1D448" w14:textId="77777777" w:rsidR="00382C49" w:rsidRPr="00502678" w:rsidRDefault="0062279A" w:rsidP="00FE4C8E">
      <w:pPr>
        <w:ind w:left="629" w:hangingChars="286" w:hanging="629"/>
        <w:jc w:val="left"/>
        <w:rPr>
          <w:rFonts w:hAnsi="ＭＳ ゴシック"/>
          <w:sz w:val="22"/>
        </w:rPr>
      </w:pPr>
      <w:r w:rsidRPr="00502678">
        <w:rPr>
          <w:rFonts w:hAnsi="ＭＳ ゴシック" w:hint="eastAsia"/>
          <w:sz w:val="22"/>
        </w:rPr>
        <w:t xml:space="preserve">　　</w:t>
      </w:r>
      <w:r w:rsidR="00E81AFA" w:rsidRPr="00502678">
        <w:rPr>
          <w:rFonts w:hAnsi="ＭＳ ゴシック" w:hint="eastAsia"/>
          <w:sz w:val="22"/>
        </w:rPr>
        <w:t xml:space="preserve">　</w:t>
      </w:r>
      <w:r w:rsidR="00382C49" w:rsidRPr="00502678">
        <w:rPr>
          <w:rFonts w:hAnsi="ＭＳ ゴシック" w:hint="eastAsia"/>
          <w:sz w:val="22"/>
        </w:rPr>
        <w:t>・　誓約書により確認すること。</w:t>
      </w:r>
    </w:p>
    <w:p w14:paraId="7269AFEF" w14:textId="77777777" w:rsidR="00293DAB" w:rsidRPr="00502678" w:rsidRDefault="00293DAB" w:rsidP="00FE4C8E">
      <w:pPr>
        <w:ind w:left="418" w:hangingChars="190" w:hanging="418"/>
        <w:jc w:val="left"/>
        <w:rPr>
          <w:rFonts w:hAnsi="ＭＳ ゴシック"/>
          <w:sz w:val="22"/>
        </w:rPr>
      </w:pPr>
    </w:p>
    <w:p w14:paraId="5B8F6599" w14:textId="77777777" w:rsidR="00382C49" w:rsidRPr="00502678" w:rsidRDefault="00EF164E" w:rsidP="00D170F4">
      <w:pPr>
        <w:ind w:left="420" w:hangingChars="190" w:hanging="420"/>
        <w:jc w:val="left"/>
        <w:rPr>
          <w:rFonts w:hAnsi="ＭＳ ゴシック"/>
          <w:b/>
          <w:sz w:val="22"/>
        </w:rPr>
      </w:pPr>
      <w:r w:rsidRPr="00502678">
        <w:rPr>
          <w:rFonts w:hAnsi="ＭＳ ゴシック" w:hint="eastAsia"/>
          <w:b/>
          <w:sz w:val="22"/>
        </w:rPr>
        <w:t xml:space="preserve">　</w:t>
      </w:r>
      <w:r w:rsidR="00382C49" w:rsidRPr="00502678">
        <w:rPr>
          <w:rFonts w:hAnsi="ＭＳ ゴシック" w:hint="eastAsia"/>
          <w:b/>
          <w:sz w:val="22"/>
        </w:rPr>
        <w:t>⑧</w:t>
      </w:r>
      <w:r w:rsidRPr="00502678">
        <w:rPr>
          <w:rFonts w:hAnsi="ＭＳ ゴシック" w:hint="eastAsia"/>
          <w:b/>
          <w:sz w:val="22"/>
        </w:rPr>
        <w:t xml:space="preserve">　</w:t>
      </w:r>
      <w:r w:rsidR="00382C49" w:rsidRPr="00502678">
        <w:rPr>
          <w:rFonts w:hAnsi="ＭＳ ゴシック" w:hint="eastAsia"/>
          <w:b/>
          <w:sz w:val="22"/>
        </w:rPr>
        <w:t>非雇用型の利用者に係る災害が発生した場合の補償のために、必要な措置を講じること【則第</w:t>
      </w:r>
      <w:r w:rsidR="00382C49" w:rsidRPr="00502678">
        <w:rPr>
          <w:rFonts w:hAnsi="ＭＳ ゴシック"/>
          <w:b/>
          <w:sz w:val="22"/>
        </w:rPr>
        <w:t>21条第４号関係】</w:t>
      </w:r>
    </w:p>
    <w:p w14:paraId="27398F80" w14:textId="739501E3" w:rsidR="00382C49" w:rsidRDefault="0062279A" w:rsidP="00FE4C8E">
      <w:pPr>
        <w:ind w:left="838" w:hangingChars="381" w:hanging="838"/>
        <w:jc w:val="left"/>
        <w:rPr>
          <w:rFonts w:hAnsi="ＭＳ ゴシック"/>
          <w:sz w:val="22"/>
        </w:rPr>
      </w:pPr>
      <w:r w:rsidRPr="00502678">
        <w:rPr>
          <w:rFonts w:hAnsi="ＭＳ ゴシック" w:hint="eastAsia"/>
          <w:sz w:val="22"/>
        </w:rPr>
        <w:t xml:space="preserve">　　</w:t>
      </w:r>
      <w:r w:rsidR="00E81AFA" w:rsidRPr="00502678">
        <w:rPr>
          <w:rFonts w:hAnsi="ＭＳ ゴシック" w:hint="eastAsia"/>
          <w:sz w:val="22"/>
        </w:rPr>
        <w:t xml:space="preserve">　</w:t>
      </w:r>
      <w:r w:rsidR="00382C49" w:rsidRPr="00502678">
        <w:rPr>
          <w:rFonts w:hAnsi="ＭＳ ゴシック" w:hint="eastAsia"/>
          <w:sz w:val="22"/>
        </w:rPr>
        <w:t>・　誓約書により確認すること。</w:t>
      </w:r>
    </w:p>
    <w:p w14:paraId="37730837" w14:textId="77777777" w:rsidR="00B12828" w:rsidRPr="00502678" w:rsidRDefault="00B12828" w:rsidP="00FE4C8E">
      <w:pPr>
        <w:ind w:left="838" w:hangingChars="381" w:hanging="838"/>
        <w:jc w:val="left"/>
        <w:rPr>
          <w:rFonts w:hAnsi="ＭＳ ゴシック"/>
          <w:sz w:val="22"/>
        </w:rPr>
      </w:pPr>
    </w:p>
    <w:p w14:paraId="6642F112" w14:textId="77777777" w:rsidR="00382C49" w:rsidRPr="00502678" w:rsidRDefault="00382C49" w:rsidP="00ED177A">
      <w:pPr>
        <w:jc w:val="left"/>
        <w:rPr>
          <w:rFonts w:hAnsi="ＭＳ ゴシック"/>
          <w:b/>
          <w:sz w:val="22"/>
        </w:rPr>
      </w:pPr>
      <w:r w:rsidRPr="00502678">
        <w:rPr>
          <w:rFonts w:hAnsi="ＭＳ ゴシック" w:hint="eastAsia"/>
          <w:b/>
          <w:sz w:val="22"/>
        </w:rPr>
        <w:t>（４）認定</w:t>
      </w:r>
    </w:p>
    <w:p w14:paraId="31273BFF" w14:textId="2D1CAD4D" w:rsidR="00382C49" w:rsidRPr="00502678" w:rsidRDefault="00EF164E" w:rsidP="00D170F4">
      <w:pPr>
        <w:ind w:left="440" w:hangingChars="200" w:hanging="440"/>
        <w:jc w:val="left"/>
        <w:rPr>
          <w:rFonts w:hAnsi="ＭＳ ゴシック"/>
          <w:sz w:val="22"/>
        </w:rPr>
      </w:pPr>
      <w:r w:rsidRPr="00502678">
        <w:rPr>
          <w:rFonts w:hAnsi="ＭＳ ゴシック" w:hint="eastAsia"/>
          <w:sz w:val="22"/>
        </w:rPr>
        <w:t xml:space="preserve">　　</w:t>
      </w:r>
      <w:r w:rsidR="00D170F4" w:rsidRPr="00502678">
        <w:rPr>
          <w:rFonts w:hAnsi="ＭＳ ゴシック" w:hint="eastAsia"/>
          <w:sz w:val="22"/>
        </w:rPr>
        <w:t xml:space="preserve">　</w:t>
      </w:r>
      <w:r w:rsidR="00382C49" w:rsidRPr="00502678">
        <w:rPr>
          <w:rFonts w:hAnsi="ＭＳ ゴシック" w:hint="eastAsia"/>
          <w:sz w:val="22"/>
        </w:rPr>
        <w:t>管轄都道府県知事等は、申請に係る就労訓練事業が、認定基準に適合していると認めるときは、認定を行う（法第</w:t>
      </w:r>
      <w:r w:rsidR="00382C49" w:rsidRPr="00502678">
        <w:rPr>
          <w:rFonts w:hAnsi="ＭＳ ゴシック"/>
          <w:sz w:val="22"/>
        </w:rPr>
        <w:t>10条第２項）。この場合、認定番号を付番するとともに、申請者に対して、</w:t>
      </w:r>
      <w:r w:rsidR="006C2A40" w:rsidRPr="00502678">
        <w:rPr>
          <w:rFonts w:hAnsi="ＭＳ ゴシック" w:hint="eastAsia"/>
          <w:sz w:val="22"/>
        </w:rPr>
        <w:t>「</w:t>
      </w:r>
      <w:r w:rsidR="00382C49" w:rsidRPr="00502678">
        <w:rPr>
          <w:rFonts w:hAnsi="ＭＳ ゴシック"/>
          <w:sz w:val="22"/>
        </w:rPr>
        <w:t>生活困窮者就労訓練事業認定通知書</w:t>
      </w:r>
      <w:r w:rsidR="006C2A40" w:rsidRPr="00502678">
        <w:rPr>
          <w:rFonts w:hAnsi="ＭＳ ゴシック" w:hint="eastAsia"/>
          <w:sz w:val="22"/>
        </w:rPr>
        <w:t>」</w:t>
      </w:r>
      <w:r w:rsidR="00382C49" w:rsidRPr="00502678">
        <w:rPr>
          <w:rFonts w:hAnsi="ＭＳ ゴシック"/>
          <w:sz w:val="22"/>
        </w:rPr>
        <w:t>（</w:t>
      </w:r>
      <w:r w:rsidR="00382C49" w:rsidRPr="00502678">
        <w:rPr>
          <w:rFonts w:hAnsi="ＭＳ ゴシック" w:hint="eastAsia"/>
          <w:sz w:val="22"/>
        </w:rPr>
        <w:t>様式</w:t>
      </w:r>
      <w:r w:rsidR="00286315" w:rsidRPr="00502678">
        <w:rPr>
          <w:rFonts w:hAnsi="ＭＳ ゴシック" w:hint="eastAsia"/>
          <w:sz w:val="22"/>
        </w:rPr>
        <w:t>２</w:t>
      </w:r>
      <w:r w:rsidR="00382C49" w:rsidRPr="00502678">
        <w:rPr>
          <w:rFonts w:hAnsi="ＭＳ ゴシック" w:hint="eastAsia"/>
          <w:sz w:val="22"/>
        </w:rPr>
        <w:t>）を送付することにより、認定を行った旨を通知する。</w:t>
      </w:r>
    </w:p>
    <w:p w14:paraId="49357429" w14:textId="77777777" w:rsidR="00382C49" w:rsidRPr="00502678" w:rsidRDefault="00EF164E" w:rsidP="00D170F4">
      <w:pPr>
        <w:ind w:left="440" w:hangingChars="200" w:hanging="440"/>
        <w:jc w:val="left"/>
        <w:rPr>
          <w:rFonts w:hAnsi="ＭＳ ゴシック"/>
          <w:sz w:val="22"/>
        </w:rPr>
      </w:pPr>
      <w:r w:rsidRPr="00502678">
        <w:rPr>
          <w:rFonts w:hAnsi="ＭＳ ゴシック" w:hint="eastAsia"/>
          <w:sz w:val="22"/>
        </w:rPr>
        <w:t xml:space="preserve">　　</w:t>
      </w:r>
      <w:r w:rsidR="00D170F4" w:rsidRPr="00502678">
        <w:rPr>
          <w:rFonts w:hAnsi="ＭＳ ゴシック" w:hint="eastAsia"/>
          <w:sz w:val="22"/>
        </w:rPr>
        <w:t xml:space="preserve">　</w:t>
      </w:r>
      <w:r w:rsidR="00382C49" w:rsidRPr="00502678">
        <w:rPr>
          <w:rFonts w:hAnsi="ＭＳ ゴシック" w:hint="eastAsia"/>
          <w:sz w:val="22"/>
        </w:rPr>
        <w:t>一方、認定を行わない場合は、申請者に対して、</w:t>
      </w:r>
      <w:r w:rsidR="006C2A40" w:rsidRPr="00502678">
        <w:rPr>
          <w:rFonts w:hAnsi="ＭＳ ゴシック" w:hint="eastAsia"/>
          <w:sz w:val="22"/>
        </w:rPr>
        <w:t>「</w:t>
      </w:r>
      <w:r w:rsidR="00382C49" w:rsidRPr="00502678">
        <w:rPr>
          <w:rFonts w:hAnsi="ＭＳ ゴシック" w:hint="eastAsia"/>
          <w:sz w:val="22"/>
        </w:rPr>
        <w:t>生活困窮者就労訓練事業不認定通知書</w:t>
      </w:r>
      <w:r w:rsidR="006C2A40" w:rsidRPr="00502678">
        <w:rPr>
          <w:rFonts w:hAnsi="ＭＳ ゴシック" w:hint="eastAsia"/>
          <w:sz w:val="22"/>
        </w:rPr>
        <w:t>」</w:t>
      </w:r>
      <w:r w:rsidR="00382C49" w:rsidRPr="00502678">
        <w:rPr>
          <w:rFonts w:hAnsi="ＭＳ ゴシック" w:hint="eastAsia"/>
          <w:sz w:val="22"/>
        </w:rPr>
        <w:t>（様式</w:t>
      </w:r>
      <w:r w:rsidR="00286315" w:rsidRPr="00502678">
        <w:rPr>
          <w:rFonts w:hAnsi="ＭＳ ゴシック" w:hint="eastAsia"/>
          <w:sz w:val="22"/>
        </w:rPr>
        <w:t>３</w:t>
      </w:r>
      <w:r w:rsidR="00382C49" w:rsidRPr="00502678">
        <w:rPr>
          <w:rFonts w:hAnsi="ＭＳ ゴシック" w:hint="eastAsia"/>
          <w:sz w:val="22"/>
        </w:rPr>
        <w:t>）を送付することにより、その旨を通知する。</w:t>
      </w:r>
    </w:p>
    <w:p w14:paraId="22B63086" w14:textId="77777777" w:rsidR="00EF164E" w:rsidRPr="00502678" w:rsidRDefault="00EF164E" w:rsidP="00FE4C8E">
      <w:pPr>
        <w:jc w:val="left"/>
        <w:rPr>
          <w:rFonts w:hAnsi="ＭＳ ゴシック"/>
          <w:sz w:val="22"/>
        </w:rPr>
      </w:pPr>
    </w:p>
    <w:p w14:paraId="4270402C" w14:textId="77777777" w:rsidR="00EF164E" w:rsidRPr="00502678" w:rsidRDefault="00EF164E" w:rsidP="00FE4C8E">
      <w:pPr>
        <w:jc w:val="left"/>
        <w:rPr>
          <w:rFonts w:hAnsi="ＭＳ ゴシック"/>
          <w:b/>
          <w:sz w:val="22"/>
        </w:rPr>
      </w:pPr>
      <w:r w:rsidRPr="00502678">
        <w:rPr>
          <w:rFonts w:hAnsi="ＭＳ ゴシック" w:hint="eastAsia"/>
          <w:b/>
          <w:sz w:val="22"/>
        </w:rPr>
        <w:t xml:space="preserve">　</w:t>
      </w:r>
      <w:r w:rsidR="00382C49" w:rsidRPr="00502678">
        <w:rPr>
          <w:rFonts w:hAnsi="ＭＳ ゴシック" w:hint="eastAsia"/>
          <w:b/>
          <w:sz w:val="22"/>
        </w:rPr>
        <w:t>参考　付番について</w:t>
      </w:r>
    </w:p>
    <w:p w14:paraId="675ABA5D" w14:textId="77777777" w:rsidR="00382C49" w:rsidRPr="00502678" w:rsidRDefault="00EF164E" w:rsidP="00FE4C8E">
      <w:pPr>
        <w:jc w:val="left"/>
        <w:rPr>
          <w:rFonts w:hAnsi="ＭＳ ゴシック"/>
          <w:sz w:val="22"/>
        </w:rPr>
      </w:pPr>
      <w:r w:rsidRPr="00502678">
        <w:rPr>
          <w:rFonts w:hAnsi="ＭＳ ゴシック" w:hint="eastAsia"/>
          <w:sz w:val="22"/>
        </w:rPr>
        <w:t xml:space="preserve">　　</w:t>
      </w:r>
      <w:r w:rsidR="00382C49" w:rsidRPr="00502678">
        <w:rPr>
          <w:rFonts w:hAnsi="ＭＳ ゴシック" w:hint="eastAsia"/>
          <w:sz w:val="22"/>
        </w:rPr>
        <w:t>①付番の考え方</w:t>
      </w:r>
    </w:p>
    <w:p w14:paraId="1EAC6E95" w14:textId="77777777" w:rsidR="00382C49" w:rsidRPr="00502678" w:rsidRDefault="00382C49" w:rsidP="00FE4C8E">
      <w:pPr>
        <w:jc w:val="left"/>
        <w:rPr>
          <w:rFonts w:hAnsi="ＭＳ ゴシック"/>
          <w:sz w:val="22"/>
        </w:rPr>
      </w:pPr>
      <w:r w:rsidRPr="00502678">
        <w:rPr>
          <w:rFonts w:hAnsi="ＭＳ ゴシック" w:hint="eastAsia"/>
          <w:sz w:val="22"/>
        </w:rPr>
        <w:t xml:space="preserve">　</w:t>
      </w:r>
      <w:r w:rsidR="00EF164E" w:rsidRPr="00502678">
        <w:rPr>
          <w:rFonts w:hAnsi="ＭＳ ゴシック" w:hint="eastAsia"/>
          <w:sz w:val="22"/>
        </w:rPr>
        <w:t xml:space="preserve">　　</w:t>
      </w:r>
      <w:r w:rsidRPr="00502678">
        <w:rPr>
          <w:rFonts w:hAnsi="ＭＳ ゴシック" w:hint="eastAsia"/>
          <w:sz w:val="22"/>
        </w:rPr>
        <w:t>全国共通の付番ルールを設定することで、事務の効率化を図る。</w:t>
      </w:r>
    </w:p>
    <w:p w14:paraId="581B1A14" w14:textId="77777777" w:rsidR="00293DAB" w:rsidRPr="00502678" w:rsidRDefault="00293DAB" w:rsidP="00FE4C8E">
      <w:pPr>
        <w:jc w:val="left"/>
        <w:rPr>
          <w:rFonts w:hAnsi="ＭＳ ゴシック"/>
          <w:sz w:val="22"/>
        </w:rPr>
      </w:pPr>
    </w:p>
    <w:p w14:paraId="22C443D7" w14:textId="77777777" w:rsidR="00382C49" w:rsidRPr="00502678" w:rsidRDefault="00EF164E" w:rsidP="00FE4C8E">
      <w:pPr>
        <w:jc w:val="left"/>
        <w:rPr>
          <w:rFonts w:hAnsi="ＭＳ ゴシック"/>
          <w:sz w:val="22"/>
        </w:rPr>
      </w:pPr>
      <w:r w:rsidRPr="00502678">
        <w:rPr>
          <w:rFonts w:hAnsi="ＭＳ ゴシック" w:hint="eastAsia"/>
          <w:sz w:val="22"/>
        </w:rPr>
        <w:t xml:space="preserve">　　</w:t>
      </w:r>
      <w:r w:rsidR="00382C49" w:rsidRPr="00502678">
        <w:rPr>
          <w:rFonts w:hAnsi="ＭＳ ゴシック" w:hint="eastAsia"/>
          <w:sz w:val="22"/>
        </w:rPr>
        <w:t>②付番ルール</w:t>
      </w:r>
    </w:p>
    <w:p w14:paraId="5E6B4906" w14:textId="77777777" w:rsidR="00382C49" w:rsidRPr="00502678" w:rsidRDefault="00382C49" w:rsidP="00FE4C8E">
      <w:pPr>
        <w:jc w:val="left"/>
        <w:rPr>
          <w:rFonts w:hAnsi="ＭＳ ゴシック"/>
          <w:sz w:val="22"/>
        </w:rPr>
      </w:pPr>
      <w:r w:rsidRPr="00502678">
        <w:rPr>
          <w:rFonts w:hAnsi="ＭＳ ゴシック" w:hint="eastAsia"/>
          <w:sz w:val="22"/>
        </w:rPr>
        <w:t xml:space="preserve">　</w:t>
      </w:r>
      <w:r w:rsidR="00EF164E" w:rsidRPr="00502678">
        <w:rPr>
          <w:rFonts w:hAnsi="ＭＳ ゴシック" w:hint="eastAsia"/>
          <w:sz w:val="22"/>
        </w:rPr>
        <w:t xml:space="preserve">　　</w:t>
      </w:r>
      <w:r w:rsidRPr="00502678">
        <w:rPr>
          <w:rFonts w:hAnsi="ＭＳ ゴシック" w:hint="eastAsia"/>
          <w:sz w:val="22"/>
        </w:rPr>
        <w:t>事業所に</w:t>
      </w:r>
      <w:r w:rsidRPr="00502678">
        <w:rPr>
          <w:rFonts w:hAnsi="ＭＳ ゴシック"/>
          <w:sz w:val="22"/>
        </w:rPr>
        <w:t>10桁のコードとする。</w:t>
      </w:r>
    </w:p>
    <w:p w14:paraId="54DD54AE" w14:textId="77777777" w:rsidR="00382C49" w:rsidRPr="00502678" w:rsidRDefault="00EF164E" w:rsidP="00525786">
      <w:pPr>
        <w:jc w:val="left"/>
        <w:rPr>
          <w:rFonts w:hAnsi="ＭＳ ゴシック"/>
          <w:sz w:val="22"/>
        </w:rPr>
      </w:pPr>
      <w:r w:rsidRPr="00502678">
        <w:rPr>
          <w:rFonts w:hAnsi="ＭＳ ゴシック" w:hint="eastAsia"/>
          <w:sz w:val="22"/>
        </w:rPr>
        <w:t xml:space="preserve">　　　　</w:t>
      </w:r>
      <w:r w:rsidR="00382C49" w:rsidRPr="00502678">
        <w:rPr>
          <w:rFonts w:hAnsi="ＭＳ ゴシック"/>
          <w:sz w:val="22"/>
        </w:rPr>
        <w:t xml:space="preserve">1～2桁目 </w:t>
      </w:r>
      <w:r w:rsidR="00382C49" w:rsidRPr="00502678">
        <w:rPr>
          <w:rFonts w:hAnsi="ＭＳ ゴシック" w:hint="eastAsia"/>
          <w:sz w:val="22"/>
        </w:rPr>
        <w:t>都道府県コード（全国地方公共団体コードの</w:t>
      </w:r>
      <w:r w:rsidR="00382C49" w:rsidRPr="00502678">
        <w:rPr>
          <w:rFonts w:hAnsi="ＭＳ ゴシック"/>
          <w:sz w:val="22"/>
        </w:rPr>
        <w:t>1～2桁を利用）</w:t>
      </w:r>
    </w:p>
    <w:p w14:paraId="4A066775" w14:textId="77777777" w:rsidR="00382C49" w:rsidRPr="00502678" w:rsidRDefault="00EF164E" w:rsidP="00525786">
      <w:pPr>
        <w:jc w:val="left"/>
        <w:rPr>
          <w:rFonts w:hAnsi="ＭＳ ゴシック"/>
          <w:sz w:val="22"/>
        </w:rPr>
      </w:pPr>
      <w:r w:rsidRPr="00502678">
        <w:rPr>
          <w:rFonts w:hAnsi="ＭＳ ゴシック" w:hint="eastAsia"/>
          <w:sz w:val="22"/>
        </w:rPr>
        <w:t xml:space="preserve">　　　　</w:t>
      </w:r>
      <w:r w:rsidR="00382C49" w:rsidRPr="00502678">
        <w:rPr>
          <w:rFonts w:hAnsi="ＭＳ ゴシック"/>
          <w:sz w:val="22"/>
        </w:rPr>
        <w:t>3</w:t>
      </w:r>
      <w:r w:rsidR="00382C49" w:rsidRPr="00502678">
        <w:rPr>
          <w:rFonts w:hAnsi="ＭＳ ゴシック" w:hint="eastAsia"/>
          <w:sz w:val="22"/>
        </w:rPr>
        <w:t>～</w:t>
      </w:r>
      <w:r w:rsidR="00382C49" w:rsidRPr="00502678">
        <w:rPr>
          <w:rFonts w:hAnsi="ＭＳ ゴシック"/>
          <w:sz w:val="22"/>
        </w:rPr>
        <w:t>5</w:t>
      </w:r>
      <w:r w:rsidR="00382C49" w:rsidRPr="00502678">
        <w:rPr>
          <w:rFonts w:hAnsi="ＭＳ ゴシック" w:hint="eastAsia"/>
          <w:sz w:val="22"/>
        </w:rPr>
        <w:t>桁目</w:t>
      </w:r>
      <w:r w:rsidR="00382C49" w:rsidRPr="00502678">
        <w:rPr>
          <w:rFonts w:hAnsi="ＭＳ ゴシック"/>
          <w:sz w:val="22"/>
        </w:rPr>
        <w:t xml:space="preserve"> </w:t>
      </w:r>
      <w:r w:rsidR="00382C49" w:rsidRPr="00502678">
        <w:rPr>
          <w:rFonts w:hAnsi="ＭＳ ゴシック" w:hint="eastAsia"/>
          <w:sz w:val="22"/>
        </w:rPr>
        <w:t>実施主体コード（全国地方公共団体コードの</w:t>
      </w:r>
      <w:r w:rsidR="00382C49" w:rsidRPr="00502678">
        <w:rPr>
          <w:rFonts w:hAnsi="ＭＳ ゴシック"/>
          <w:sz w:val="22"/>
        </w:rPr>
        <w:t>3～5桁を利用）</w:t>
      </w:r>
    </w:p>
    <w:p w14:paraId="72BBE1F2" w14:textId="77777777" w:rsidR="00382C49" w:rsidRPr="00502678" w:rsidRDefault="00382C49" w:rsidP="00525786">
      <w:pPr>
        <w:jc w:val="left"/>
        <w:rPr>
          <w:rFonts w:hAnsi="ＭＳ ゴシック"/>
          <w:sz w:val="22"/>
        </w:rPr>
      </w:pPr>
      <w:r w:rsidRPr="00502678">
        <w:rPr>
          <w:rFonts w:hAnsi="ＭＳ ゴシック" w:hint="eastAsia"/>
          <w:sz w:val="22"/>
        </w:rPr>
        <w:t xml:space="preserve">　</w:t>
      </w:r>
      <w:r w:rsidR="00EF164E" w:rsidRPr="00502678">
        <w:rPr>
          <w:rFonts w:hAnsi="ＭＳ ゴシック" w:hint="eastAsia"/>
          <w:sz w:val="22"/>
        </w:rPr>
        <w:t xml:space="preserve">　　　</w:t>
      </w:r>
      <w:r w:rsidRPr="00502678">
        <w:rPr>
          <w:rFonts w:hAnsi="ＭＳ ゴシック"/>
          <w:sz w:val="22"/>
        </w:rPr>
        <w:t>6～9桁目 事業所番号（実施主体が付番）</w:t>
      </w:r>
    </w:p>
    <w:p w14:paraId="2CD7F714" w14:textId="77777777" w:rsidR="00382C49" w:rsidRPr="00502678" w:rsidRDefault="00382C49" w:rsidP="00525786">
      <w:pPr>
        <w:jc w:val="left"/>
        <w:rPr>
          <w:rFonts w:hAnsi="ＭＳ ゴシック"/>
          <w:sz w:val="22"/>
        </w:rPr>
      </w:pPr>
      <w:r w:rsidRPr="00502678">
        <w:rPr>
          <w:rFonts w:hAnsi="ＭＳ ゴシック" w:hint="eastAsia"/>
          <w:sz w:val="22"/>
        </w:rPr>
        <w:t xml:space="preserve">　</w:t>
      </w:r>
      <w:r w:rsidR="00EF164E" w:rsidRPr="00502678">
        <w:rPr>
          <w:rFonts w:hAnsi="ＭＳ ゴシック" w:hint="eastAsia"/>
          <w:sz w:val="22"/>
        </w:rPr>
        <w:t xml:space="preserve">　　　</w:t>
      </w:r>
      <w:r w:rsidRPr="00502678">
        <w:rPr>
          <w:rFonts w:hAnsi="ＭＳ ゴシック"/>
          <w:sz w:val="22"/>
        </w:rPr>
        <w:t>10桁目　チェックデジット（モジュラス１０</w:t>
      </w:r>
      <w:r w:rsidRPr="00502678">
        <w:rPr>
          <w:rFonts w:hAnsi="ＭＳ ゴシック" w:hint="eastAsia"/>
          <w:sz w:val="22"/>
        </w:rPr>
        <w:t>ウェイト３</w:t>
      </w:r>
      <w:r w:rsidRPr="00502678">
        <w:rPr>
          <w:rFonts w:hAnsi="ＭＳ ゴシック"/>
          <w:sz w:val="22"/>
        </w:rPr>
        <w:t>方式）</w:t>
      </w:r>
    </w:p>
    <w:p w14:paraId="742E7EF9" w14:textId="77777777" w:rsidR="00382C49" w:rsidRPr="00502678" w:rsidRDefault="00382C49" w:rsidP="00525786">
      <w:pPr>
        <w:jc w:val="left"/>
        <w:rPr>
          <w:rFonts w:hAnsi="ＭＳ ゴシック"/>
          <w:sz w:val="22"/>
        </w:rPr>
      </w:pPr>
    </w:p>
    <w:p w14:paraId="36CA05F4" w14:textId="77777777" w:rsidR="00113BFD" w:rsidRPr="00502678" w:rsidRDefault="00113BFD" w:rsidP="00525786">
      <w:pPr>
        <w:jc w:val="left"/>
        <w:rPr>
          <w:rFonts w:hAnsi="ＭＳ ゴシック"/>
          <w:sz w:val="22"/>
        </w:rPr>
      </w:pPr>
    </w:p>
    <w:p w14:paraId="7F531FE7" w14:textId="77777777" w:rsidR="00382C49" w:rsidRPr="00502678" w:rsidRDefault="00382C49" w:rsidP="00FE4C8E">
      <w:pPr>
        <w:ind w:leftChars="400" w:left="840" w:firstLineChars="200" w:firstLine="440"/>
        <w:jc w:val="left"/>
        <w:rPr>
          <w:rFonts w:hAnsi="ＭＳ ゴシック"/>
          <w:sz w:val="22"/>
        </w:rPr>
      </w:pPr>
      <w:r w:rsidRPr="00502678">
        <w:rPr>
          <w:rFonts w:hAnsi="ＭＳ ゴシック"/>
          <w:noProof/>
          <w:sz w:val="22"/>
        </w:rPr>
        <mc:AlternateContent>
          <mc:Choice Requires="wps">
            <w:drawing>
              <wp:anchor distT="0" distB="0" distL="114300" distR="114300" simplePos="0" relativeHeight="251742208" behindDoc="0" locked="0" layoutInCell="1" allowOverlap="1" wp14:anchorId="37411310" wp14:editId="5685247A">
                <wp:simplePos x="0" y="0"/>
                <wp:positionH relativeFrom="column">
                  <wp:posOffset>2223451</wp:posOffset>
                </wp:positionH>
                <wp:positionV relativeFrom="paragraph">
                  <wp:posOffset>42227</wp:posOffset>
                </wp:positionV>
                <wp:extent cx="242571" cy="1155065"/>
                <wp:effectExtent l="952" t="0" r="25083" b="25082"/>
                <wp:wrapNone/>
                <wp:docPr id="39" name="右中かっこ 39"/>
                <wp:cNvGraphicFramePr/>
                <a:graphic xmlns:a="http://schemas.openxmlformats.org/drawingml/2006/main">
                  <a:graphicData uri="http://schemas.microsoft.com/office/word/2010/wordprocessingShape">
                    <wps:wsp>
                      <wps:cNvSpPr/>
                      <wps:spPr>
                        <a:xfrm rot="5400000">
                          <a:off x="0" y="0"/>
                          <a:ext cx="242571" cy="1155065"/>
                        </a:xfrm>
                        <a:prstGeom prst="rightBrac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55368D" id="右中かっこ 39" o:spid="_x0000_s1026" type="#_x0000_t88" style="position:absolute;left:0;text-align:left;margin-left:175.05pt;margin-top:3.3pt;width:19.1pt;height:90.95pt;rotation:90;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" adj="378" strokecolor="windowText" strokeweight="2pt"/>
            </w:pict>
          </mc:Fallback>
        </mc:AlternateContent>
      </w:r>
      <w:r w:rsidRPr="00502678">
        <w:rPr>
          <w:rFonts w:hAnsi="ＭＳ ゴシック" w:hint="eastAsia"/>
          <w:sz w:val="22"/>
        </w:rPr>
        <w:t>東京都千代田区の事業所の場合</w:t>
      </w:r>
    </w:p>
    <w:tbl>
      <w:tblPr>
        <w:tblStyle w:val="ae"/>
        <w:tblpPr w:leftFromText="142" w:rightFromText="142" w:vertAnchor="text" w:horzAnchor="page" w:tblpX="2758" w:tblpY="16"/>
        <w:tblW w:w="0" w:type="auto"/>
        <w:tblLook w:val="04A0" w:firstRow="1" w:lastRow="0" w:firstColumn="1" w:lastColumn="0" w:noHBand="0" w:noVBand="1"/>
      </w:tblPr>
      <w:tblGrid>
        <w:gridCol w:w="656"/>
        <w:gridCol w:w="656"/>
        <w:gridCol w:w="656"/>
        <w:gridCol w:w="656"/>
        <w:gridCol w:w="656"/>
        <w:gridCol w:w="656"/>
        <w:gridCol w:w="656"/>
        <w:gridCol w:w="656"/>
        <w:gridCol w:w="656"/>
        <w:gridCol w:w="656"/>
      </w:tblGrid>
      <w:tr w:rsidR="009E1D49" w:rsidRPr="00481B3D" w14:paraId="0D9268B2" w14:textId="77777777" w:rsidTr="00382C49">
        <w:trPr>
          <w:trHeight w:val="390"/>
        </w:trPr>
        <w:tc>
          <w:tcPr>
            <w:tcW w:w="656" w:type="dxa"/>
            <w:tcMar>
              <w:left w:w="57" w:type="dxa"/>
              <w:right w:w="57" w:type="dxa"/>
            </w:tcMar>
          </w:tcPr>
          <w:p w14:paraId="32FBDEF3" w14:textId="77777777" w:rsidR="00382C49" w:rsidRPr="00502678" w:rsidRDefault="00382C49" w:rsidP="00382C49">
            <w:pPr>
              <w:jc w:val="center"/>
              <w:rPr>
                <w:rFonts w:hAnsi="ＭＳ ゴシック"/>
                <w:sz w:val="24"/>
                <w:szCs w:val="24"/>
              </w:rPr>
            </w:pPr>
            <w:r w:rsidRPr="00502678">
              <w:rPr>
                <w:rFonts w:hAnsi="ＭＳ ゴシック"/>
                <w:noProof/>
                <w:sz w:val="24"/>
                <w:szCs w:val="24"/>
              </w:rPr>
              <mc:AlternateContent>
                <mc:Choice Requires="wps">
                  <w:drawing>
                    <wp:anchor distT="0" distB="0" distL="114300" distR="114300" simplePos="0" relativeHeight="251741184" behindDoc="0" locked="0" layoutInCell="1" allowOverlap="1" wp14:anchorId="4CD54A17" wp14:editId="2D88322B">
                      <wp:simplePos x="0" y="0"/>
                      <wp:positionH relativeFrom="column">
                        <wp:posOffset>256540</wp:posOffset>
                      </wp:positionH>
                      <wp:positionV relativeFrom="paragraph">
                        <wp:posOffset>32385</wp:posOffset>
                      </wp:positionV>
                      <wp:extent cx="242570" cy="685800"/>
                      <wp:effectExtent l="6985" t="0" r="12065" b="12065"/>
                      <wp:wrapNone/>
                      <wp:docPr id="40" name="右中かっこ 40"/>
                      <wp:cNvGraphicFramePr/>
                      <a:graphic xmlns:a="http://schemas.openxmlformats.org/drawingml/2006/main">
                        <a:graphicData uri="http://schemas.microsoft.com/office/word/2010/wordprocessingShape">
                          <wps:wsp>
                            <wps:cNvSpPr/>
                            <wps:spPr>
                              <a:xfrm rot="5400000">
                                <a:off x="0" y="0"/>
                                <a:ext cx="242570" cy="685800"/>
                              </a:xfrm>
                              <a:prstGeom prst="righ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565BA1" id="右中かっこ 40" o:spid="_x0000_s1026" type="#_x0000_t88" style="position:absolute;left:0;text-align:left;margin-left:20.2pt;margin-top:2.55pt;width:19.1pt;height:54pt;rotation:90;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" adj="637" strokecolor="black [3213]" strokeweight="2pt"/>
                  </w:pict>
                </mc:Fallback>
              </mc:AlternateContent>
            </w:r>
            <w:r w:rsidRPr="00502678">
              <w:rPr>
                <w:rFonts w:hAnsi="ＭＳ ゴシック" w:hint="eastAsia"/>
                <w:sz w:val="24"/>
                <w:szCs w:val="24"/>
              </w:rPr>
              <w:t>１</w:t>
            </w:r>
          </w:p>
        </w:tc>
        <w:tc>
          <w:tcPr>
            <w:tcW w:w="656" w:type="dxa"/>
            <w:tcMar>
              <w:left w:w="57" w:type="dxa"/>
              <w:right w:w="57" w:type="dxa"/>
            </w:tcMar>
          </w:tcPr>
          <w:p w14:paraId="03A4D7D6" w14:textId="77777777" w:rsidR="00382C49" w:rsidRPr="00502678" w:rsidRDefault="00382C49" w:rsidP="00382C49">
            <w:pPr>
              <w:jc w:val="center"/>
              <w:rPr>
                <w:rFonts w:hAnsi="ＭＳ ゴシック"/>
                <w:sz w:val="24"/>
                <w:szCs w:val="24"/>
              </w:rPr>
            </w:pPr>
            <w:r w:rsidRPr="00502678">
              <w:rPr>
                <w:rFonts w:hAnsi="ＭＳ ゴシック" w:hint="eastAsia"/>
                <w:sz w:val="24"/>
                <w:szCs w:val="24"/>
              </w:rPr>
              <w:t>３</w:t>
            </w:r>
          </w:p>
        </w:tc>
        <w:tc>
          <w:tcPr>
            <w:tcW w:w="656" w:type="dxa"/>
            <w:tcMar>
              <w:left w:w="57" w:type="dxa"/>
              <w:right w:w="57" w:type="dxa"/>
            </w:tcMar>
          </w:tcPr>
          <w:p w14:paraId="65F8F220" w14:textId="77777777" w:rsidR="00382C49" w:rsidRPr="00502678" w:rsidRDefault="00382C49" w:rsidP="00382C49">
            <w:pPr>
              <w:jc w:val="center"/>
              <w:rPr>
                <w:rFonts w:hAnsi="ＭＳ ゴシック"/>
                <w:sz w:val="24"/>
                <w:szCs w:val="24"/>
              </w:rPr>
            </w:pPr>
            <w:r w:rsidRPr="00502678">
              <w:rPr>
                <w:rFonts w:hAnsi="ＭＳ ゴシック" w:hint="eastAsia"/>
                <w:sz w:val="24"/>
                <w:szCs w:val="24"/>
              </w:rPr>
              <w:t>０</w:t>
            </w:r>
          </w:p>
        </w:tc>
        <w:tc>
          <w:tcPr>
            <w:tcW w:w="656" w:type="dxa"/>
            <w:tcMar>
              <w:left w:w="57" w:type="dxa"/>
              <w:right w:w="57" w:type="dxa"/>
            </w:tcMar>
          </w:tcPr>
          <w:p w14:paraId="1A6D971C" w14:textId="77777777" w:rsidR="00382C49" w:rsidRPr="00502678" w:rsidRDefault="00382C49" w:rsidP="00382C49">
            <w:pPr>
              <w:jc w:val="center"/>
              <w:rPr>
                <w:rFonts w:hAnsi="ＭＳ ゴシック"/>
                <w:sz w:val="24"/>
                <w:szCs w:val="24"/>
              </w:rPr>
            </w:pPr>
            <w:r w:rsidRPr="00502678">
              <w:rPr>
                <w:rFonts w:hAnsi="ＭＳ ゴシック" w:hint="eastAsia"/>
                <w:sz w:val="24"/>
                <w:szCs w:val="24"/>
              </w:rPr>
              <w:t>０</w:t>
            </w:r>
          </w:p>
        </w:tc>
        <w:tc>
          <w:tcPr>
            <w:tcW w:w="656" w:type="dxa"/>
            <w:tcMar>
              <w:left w:w="57" w:type="dxa"/>
              <w:right w:w="57" w:type="dxa"/>
            </w:tcMar>
          </w:tcPr>
          <w:p w14:paraId="794ACCB5" w14:textId="77777777" w:rsidR="00382C49" w:rsidRPr="00502678" w:rsidRDefault="00382C49" w:rsidP="00382C49">
            <w:pPr>
              <w:jc w:val="center"/>
              <w:rPr>
                <w:rFonts w:hAnsi="ＭＳ ゴシック"/>
                <w:sz w:val="24"/>
                <w:szCs w:val="24"/>
              </w:rPr>
            </w:pPr>
            <w:r w:rsidRPr="00502678">
              <w:rPr>
                <w:rFonts w:hAnsi="ＭＳ ゴシック" w:hint="eastAsia"/>
                <w:sz w:val="24"/>
                <w:szCs w:val="24"/>
              </w:rPr>
              <w:t>０</w:t>
            </w:r>
          </w:p>
        </w:tc>
        <w:tc>
          <w:tcPr>
            <w:tcW w:w="656" w:type="dxa"/>
            <w:tcMar>
              <w:left w:w="57" w:type="dxa"/>
              <w:right w:w="57" w:type="dxa"/>
            </w:tcMar>
          </w:tcPr>
          <w:p w14:paraId="459C3D28" w14:textId="77777777" w:rsidR="00382C49" w:rsidRPr="00502678" w:rsidRDefault="00382C49" w:rsidP="00382C49">
            <w:pPr>
              <w:jc w:val="center"/>
              <w:rPr>
                <w:rFonts w:hAnsi="ＭＳ ゴシック"/>
                <w:sz w:val="24"/>
                <w:szCs w:val="24"/>
              </w:rPr>
            </w:pPr>
            <w:r w:rsidRPr="00502678">
              <w:rPr>
                <w:rFonts w:hAnsi="ＭＳ ゴシック" w:hint="eastAsia"/>
                <w:sz w:val="24"/>
                <w:szCs w:val="24"/>
              </w:rPr>
              <w:t>０</w:t>
            </w:r>
          </w:p>
        </w:tc>
        <w:tc>
          <w:tcPr>
            <w:tcW w:w="656" w:type="dxa"/>
            <w:tcMar>
              <w:left w:w="57" w:type="dxa"/>
              <w:right w:w="57" w:type="dxa"/>
            </w:tcMar>
          </w:tcPr>
          <w:p w14:paraId="15E2F5AF" w14:textId="77777777" w:rsidR="00382C49" w:rsidRPr="00502678" w:rsidRDefault="00382C49" w:rsidP="00382C49">
            <w:pPr>
              <w:jc w:val="center"/>
              <w:rPr>
                <w:rFonts w:hAnsi="ＭＳ ゴシック"/>
                <w:sz w:val="24"/>
                <w:szCs w:val="24"/>
              </w:rPr>
            </w:pPr>
            <w:r w:rsidRPr="00502678">
              <w:rPr>
                <w:rFonts w:hAnsi="ＭＳ ゴシック" w:hint="eastAsia"/>
                <w:sz w:val="24"/>
                <w:szCs w:val="24"/>
              </w:rPr>
              <w:t>０</w:t>
            </w:r>
          </w:p>
        </w:tc>
        <w:tc>
          <w:tcPr>
            <w:tcW w:w="656" w:type="dxa"/>
            <w:tcMar>
              <w:left w:w="57" w:type="dxa"/>
              <w:right w:w="57" w:type="dxa"/>
            </w:tcMar>
          </w:tcPr>
          <w:p w14:paraId="3EF7FF5C" w14:textId="77777777" w:rsidR="00382C49" w:rsidRPr="00502678" w:rsidRDefault="00382C49" w:rsidP="00382C49">
            <w:pPr>
              <w:jc w:val="center"/>
              <w:rPr>
                <w:rFonts w:hAnsi="ＭＳ ゴシック"/>
                <w:sz w:val="24"/>
                <w:szCs w:val="24"/>
              </w:rPr>
            </w:pPr>
            <w:r w:rsidRPr="00502678">
              <w:rPr>
                <w:rFonts w:hAnsi="ＭＳ ゴシック" w:hint="eastAsia"/>
                <w:sz w:val="24"/>
                <w:szCs w:val="24"/>
              </w:rPr>
              <w:t>０</w:t>
            </w:r>
          </w:p>
        </w:tc>
        <w:tc>
          <w:tcPr>
            <w:tcW w:w="656" w:type="dxa"/>
            <w:tcMar>
              <w:left w:w="57" w:type="dxa"/>
              <w:right w:w="57" w:type="dxa"/>
            </w:tcMar>
          </w:tcPr>
          <w:p w14:paraId="4B0C3C85" w14:textId="77777777" w:rsidR="00382C49" w:rsidRPr="00502678" w:rsidRDefault="00382C49" w:rsidP="00382C49">
            <w:pPr>
              <w:jc w:val="center"/>
              <w:rPr>
                <w:rFonts w:hAnsi="ＭＳ ゴシック"/>
                <w:sz w:val="24"/>
                <w:szCs w:val="24"/>
              </w:rPr>
            </w:pPr>
            <w:r w:rsidRPr="00502678">
              <w:rPr>
                <w:rFonts w:hAnsi="ＭＳ ゴシック" w:hint="eastAsia"/>
                <w:sz w:val="24"/>
                <w:szCs w:val="24"/>
              </w:rPr>
              <w:t>１</w:t>
            </w:r>
          </w:p>
        </w:tc>
        <w:tc>
          <w:tcPr>
            <w:tcW w:w="656" w:type="dxa"/>
            <w:tcMar>
              <w:left w:w="57" w:type="dxa"/>
              <w:right w:w="57" w:type="dxa"/>
            </w:tcMar>
          </w:tcPr>
          <w:p w14:paraId="2F7A9AD3" w14:textId="77777777" w:rsidR="00382C49" w:rsidRPr="00502678" w:rsidRDefault="00382C49" w:rsidP="00382C49">
            <w:pPr>
              <w:jc w:val="center"/>
              <w:rPr>
                <w:rFonts w:hAnsi="ＭＳ ゴシック"/>
                <w:sz w:val="24"/>
                <w:szCs w:val="24"/>
              </w:rPr>
            </w:pPr>
            <w:r w:rsidRPr="00502678">
              <w:rPr>
                <w:rFonts w:hAnsi="ＭＳ ゴシック"/>
                <w:noProof/>
                <w:sz w:val="24"/>
                <w:szCs w:val="24"/>
              </w:rPr>
              <mc:AlternateContent>
                <mc:Choice Requires="wps">
                  <w:drawing>
                    <wp:anchor distT="0" distB="0" distL="114300" distR="114300" simplePos="0" relativeHeight="251745280" behindDoc="0" locked="0" layoutInCell="1" allowOverlap="1" wp14:anchorId="5CF95EFB" wp14:editId="65BDA856">
                      <wp:simplePos x="0" y="0"/>
                      <wp:positionH relativeFrom="column">
                        <wp:posOffset>51118</wp:posOffset>
                      </wp:positionH>
                      <wp:positionV relativeFrom="paragraph">
                        <wp:posOffset>233046</wp:posOffset>
                      </wp:positionV>
                      <wp:extent cx="171770" cy="356235"/>
                      <wp:effectExtent l="2857" t="0" r="21908" b="21907"/>
                      <wp:wrapNone/>
                      <wp:docPr id="41" name="右中かっこ 41"/>
                      <wp:cNvGraphicFramePr/>
                      <a:graphic xmlns:a="http://schemas.openxmlformats.org/drawingml/2006/main">
                        <a:graphicData uri="http://schemas.microsoft.com/office/word/2010/wordprocessingShape">
                          <wps:wsp>
                            <wps:cNvSpPr/>
                            <wps:spPr>
                              <a:xfrm rot="5400000">
                                <a:off x="0" y="0"/>
                                <a:ext cx="171770" cy="356235"/>
                              </a:xfrm>
                              <a:prstGeom prst="rightBrac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50904F" id="右中かっこ 41" o:spid="_x0000_s1026" type="#_x0000_t88" style="position:absolute;left:0;text-align:left;margin-left:4.05pt;margin-top:18.35pt;width:13.55pt;height:28.05pt;rotation:90;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" adj="868" strokecolor="windowText" strokeweight="2pt"/>
                  </w:pict>
                </mc:Fallback>
              </mc:AlternateContent>
            </w:r>
            <w:r w:rsidRPr="00502678">
              <w:rPr>
                <w:rFonts w:hAnsi="ＭＳ ゴシック" w:hint="eastAsia"/>
                <w:sz w:val="24"/>
                <w:szCs w:val="24"/>
              </w:rPr>
              <w:t>１</w:t>
            </w:r>
          </w:p>
        </w:tc>
      </w:tr>
    </w:tbl>
    <w:p w14:paraId="44C7388D" w14:textId="77777777" w:rsidR="00382C49" w:rsidRPr="00502678" w:rsidRDefault="00382C49" w:rsidP="00382C49">
      <w:pPr>
        <w:jc w:val="left"/>
        <w:rPr>
          <w:rFonts w:hAnsi="ＭＳ ゴシック"/>
          <w:sz w:val="24"/>
          <w:szCs w:val="24"/>
        </w:rPr>
      </w:pPr>
      <w:r w:rsidRPr="00502678">
        <w:rPr>
          <w:rFonts w:hAnsi="ＭＳ ゴシック" w:hint="eastAsia"/>
          <w:sz w:val="24"/>
          <w:szCs w:val="24"/>
        </w:rPr>
        <w:t xml:space="preserve">　　　　　</w:t>
      </w:r>
    </w:p>
    <w:p w14:paraId="29D1426E" w14:textId="77777777" w:rsidR="00382C49" w:rsidRPr="00502678" w:rsidRDefault="00382C49" w:rsidP="00382C49">
      <w:pPr>
        <w:jc w:val="left"/>
        <w:rPr>
          <w:rFonts w:hAnsi="ＭＳ ゴシック"/>
          <w:sz w:val="24"/>
          <w:szCs w:val="24"/>
        </w:rPr>
      </w:pPr>
    </w:p>
    <w:p w14:paraId="5BEE3B31" w14:textId="77777777" w:rsidR="00382C49" w:rsidRPr="00502678" w:rsidRDefault="00382C49" w:rsidP="00382C49">
      <w:pPr>
        <w:ind w:leftChars="400" w:left="840" w:firstLineChars="100" w:firstLine="240"/>
        <w:jc w:val="left"/>
        <w:rPr>
          <w:rFonts w:hAnsi="ＭＳ ゴシック"/>
          <w:sz w:val="24"/>
          <w:szCs w:val="24"/>
        </w:rPr>
      </w:pPr>
      <w:r w:rsidRPr="00502678">
        <w:rPr>
          <w:rFonts w:hAnsi="ＭＳ ゴシック"/>
          <w:noProof/>
          <w:sz w:val="24"/>
          <w:szCs w:val="24"/>
        </w:rPr>
        <mc:AlternateContent>
          <mc:Choice Requires="wps">
            <w:drawing>
              <wp:anchor distT="0" distB="0" distL="114300" distR="114300" simplePos="0" relativeHeight="251746304" behindDoc="0" locked="0" layoutInCell="1" allowOverlap="1" wp14:anchorId="37EFCD53" wp14:editId="05A4BA14">
                <wp:simplePos x="0" y="0"/>
                <wp:positionH relativeFrom="column">
                  <wp:posOffset>4567555</wp:posOffset>
                </wp:positionH>
                <wp:positionV relativeFrom="paragraph">
                  <wp:posOffset>76835</wp:posOffset>
                </wp:positionV>
                <wp:extent cx="523875" cy="1403985"/>
                <wp:effectExtent l="0" t="0" r="0" b="0"/>
                <wp:wrapNone/>
                <wp:docPr id="4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1403985"/>
                        </a:xfrm>
                        <a:prstGeom prst="rect">
                          <a:avLst/>
                        </a:prstGeom>
                        <a:noFill/>
                        <a:ln w="9525">
                          <a:noFill/>
                          <a:miter lim="800000"/>
                          <a:headEnd/>
                          <a:tailEnd/>
                        </a:ln>
                      </wps:spPr>
                      <wps:txbx>
                        <w:txbxContent>
                          <w:p w14:paraId="3DB90C54" w14:textId="77777777" w:rsidR="005130B8" w:rsidRPr="00614AF6" w:rsidRDefault="005130B8" w:rsidP="00382C49">
                            <w:pPr>
                              <w:jc w:val="center"/>
                              <w:rPr>
                                <w:rFonts w:asciiTheme="majorEastAsia" w:eastAsiaTheme="majorEastAsia" w:hAnsiTheme="majorEastAsia"/>
                              </w:rPr>
                            </w:pPr>
                            <w:r>
                              <w:rPr>
                                <w:rFonts w:asciiTheme="majorEastAsia" w:eastAsiaTheme="majorEastAsia" w:hAnsiTheme="majorEastAsia" w:hint="eastAsia"/>
                              </w:rPr>
                              <w:t>C/D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7EFCD53" id="_x0000_t202" coordsize="21600,21600" o:spt="202" path="m,l,21600r21600,l21600,xe">
                <v:stroke joinstyle="miter"/>
                <v:path gradientshapeok="t" o:connecttype="rect"/>
              </v:shapetype>
              <v:shape id="テキスト ボックス 2" o:spid="_x0000_s1070" type="#_x0000_t202" style="position:absolute;left:0;text-align:left;margin-left:359.65pt;margin-top:6.05pt;width:41.25pt;height:110.55pt;z-index:2517463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" filled="f" stroked="f">
                <v:textbox style="mso-fit-shape-to-text:t">
                  <w:txbxContent>
                    <w:p w14:paraId="3DB90C54" w14:textId="77777777" w:rsidR="005130B8" w:rsidRPr="00614AF6" w:rsidRDefault="005130B8" w:rsidP="00382C49">
                      <w:pPr>
                        <w:jc w:val="center"/>
                        <w:rPr>
                          <w:rFonts w:asciiTheme="majorEastAsia" w:eastAsiaTheme="majorEastAsia" w:hAnsiTheme="majorEastAsia"/>
                        </w:rPr>
                      </w:pPr>
                      <w:r>
                        <w:rPr>
                          <w:rFonts w:asciiTheme="majorEastAsia" w:eastAsiaTheme="majorEastAsia" w:hAnsiTheme="majorEastAsia" w:hint="eastAsia"/>
                        </w:rPr>
                        <w:t>C/D</w:t>
                      </w:r>
                    </w:p>
                  </w:txbxContent>
                </v:textbox>
              </v:shape>
            </w:pict>
          </mc:Fallback>
        </mc:AlternateContent>
      </w:r>
      <w:r w:rsidRPr="00502678">
        <w:rPr>
          <w:rFonts w:hAnsi="ＭＳ ゴシック"/>
          <w:noProof/>
          <w:sz w:val="24"/>
          <w:szCs w:val="24"/>
        </w:rPr>
        <mc:AlternateContent>
          <mc:Choice Requires="wps">
            <w:drawing>
              <wp:anchor distT="0" distB="0" distL="114300" distR="114300" simplePos="0" relativeHeight="251744256" behindDoc="0" locked="0" layoutInCell="1" allowOverlap="1" wp14:anchorId="1B834B56" wp14:editId="16EDF351">
                <wp:simplePos x="0" y="0"/>
                <wp:positionH relativeFrom="column">
                  <wp:posOffset>1818640</wp:posOffset>
                </wp:positionH>
                <wp:positionV relativeFrom="paragraph">
                  <wp:posOffset>93345</wp:posOffset>
                </wp:positionV>
                <wp:extent cx="1103630" cy="1403985"/>
                <wp:effectExtent l="0" t="0" r="0" b="0"/>
                <wp:wrapNone/>
                <wp:docPr id="4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3630" cy="1403985"/>
                        </a:xfrm>
                        <a:prstGeom prst="rect">
                          <a:avLst/>
                        </a:prstGeom>
                        <a:noFill/>
                        <a:ln w="9525">
                          <a:noFill/>
                          <a:miter lim="800000"/>
                          <a:headEnd/>
                          <a:tailEnd/>
                        </a:ln>
                      </wps:spPr>
                      <wps:txbx>
                        <w:txbxContent>
                          <w:p w14:paraId="3E97F957" w14:textId="77777777" w:rsidR="005130B8" w:rsidRPr="00614AF6" w:rsidRDefault="005130B8" w:rsidP="00382C49">
                            <w:pPr>
                              <w:jc w:val="center"/>
                              <w:rPr>
                                <w:rFonts w:asciiTheme="majorEastAsia" w:eastAsiaTheme="majorEastAsia" w:hAnsiTheme="majorEastAsia"/>
                              </w:rPr>
                            </w:pPr>
                            <w:r w:rsidRPr="00614AF6">
                              <w:rPr>
                                <w:rFonts w:asciiTheme="majorEastAsia" w:eastAsiaTheme="majorEastAsia" w:hAnsiTheme="majorEastAsia" w:hint="eastAsia"/>
                              </w:rPr>
                              <w:t>東京都</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B834B56" id="_x0000_s1071" type="#_x0000_t202" style="position:absolute;left:0;text-align:left;margin-left:143.2pt;margin-top:7.35pt;width:86.9pt;height:110.55pt;z-index:2517442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" filled="f" stroked="f">
                <v:textbox style="mso-fit-shape-to-text:t">
                  <w:txbxContent>
                    <w:p w14:paraId="3E97F957" w14:textId="77777777" w:rsidR="005130B8" w:rsidRPr="00614AF6" w:rsidRDefault="005130B8" w:rsidP="00382C49">
                      <w:pPr>
                        <w:jc w:val="center"/>
                        <w:rPr>
                          <w:rFonts w:asciiTheme="majorEastAsia" w:eastAsiaTheme="majorEastAsia" w:hAnsiTheme="majorEastAsia"/>
                        </w:rPr>
                      </w:pPr>
                      <w:r w:rsidRPr="00614AF6">
                        <w:rPr>
                          <w:rFonts w:asciiTheme="majorEastAsia" w:eastAsiaTheme="majorEastAsia" w:hAnsiTheme="majorEastAsia" w:hint="eastAsia"/>
                        </w:rPr>
                        <w:t>東京都</w:t>
                      </w:r>
                    </w:p>
                  </w:txbxContent>
                </v:textbox>
              </v:shape>
            </w:pict>
          </mc:Fallback>
        </mc:AlternateContent>
      </w:r>
      <w:r w:rsidRPr="00502678">
        <w:rPr>
          <w:rFonts w:hAnsi="ＭＳ ゴシック"/>
          <w:noProof/>
          <w:sz w:val="24"/>
          <w:szCs w:val="24"/>
        </w:rPr>
        <mc:AlternateContent>
          <mc:Choice Requires="wps">
            <w:drawing>
              <wp:anchor distT="0" distB="0" distL="114300" distR="114300" simplePos="0" relativeHeight="251743232" behindDoc="0" locked="0" layoutInCell="1" allowOverlap="1" wp14:anchorId="419C326F" wp14:editId="20479528">
                <wp:simplePos x="0" y="0"/>
                <wp:positionH relativeFrom="column">
                  <wp:posOffset>1014730</wp:posOffset>
                </wp:positionH>
                <wp:positionV relativeFrom="paragraph">
                  <wp:posOffset>84455</wp:posOffset>
                </wp:positionV>
                <wp:extent cx="647700" cy="1403985"/>
                <wp:effectExtent l="0" t="0" r="0" b="0"/>
                <wp:wrapNone/>
                <wp:docPr id="5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1403985"/>
                        </a:xfrm>
                        <a:prstGeom prst="rect">
                          <a:avLst/>
                        </a:prstGeom>
                        <a:noFill/>
                        <a:ln w="9525">
                          <a:noFill/>
                          <a:miter lim="800000"/>
                          <a:headEnd/>
                          <a:tailEnd/>
                        </a:ln>
                      </wps:spPr>
                      <wps:txbx>
                        <w:txbxContent>
                          <w:p w14:paraId="68C0F1B5" w14:textId="77777777" w:rsidR="005130B8" w:rsidRPr="00614AF6" w:rsidRDefault="005130B8" w:rsidP="00382C49">
                            <w:pPr>
                              <w:jc w:val="center"/>
                              <w:rPr>
                                <w:rFonts w:asciiTheme="majorEastAsia" w:eastAsiaTheme="majorEastAsia" w:hAnsiTheme="majorEastAsia"/>
                              </w:rPr>
                            </w:pPr>
                            <w:r w:rsidRPr="00614AF6">
                              <w:rPr>
                                <w:rFonts w:asciiTheme="majorEastAsia" w:eastAsiaTheme="majorEastAsia" w:hAnsiTheme="majorEastAsia" w:hint="eastAsia"/>
                              </w:rPr>
                              <w:t>東京都</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19C326F" id="_x0000_s1072" type="#_x0000_t202" style="position:absolute;left:0;text-align:left;margin-left:79.9pt;margin-top:6.65pt;width:51pt;height:110.55pt;z-index:2517432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" filled="f" stroked="f">
                <v:textbox style="mso-fit-shape-to-text:t">
                  <w:txbxContent>
                    <w:p w14:paraId="68C0F1B5" w14:textId="77777777" w:rsidR="005130B8" w:rsidRPr="00614AF6" w:rsidRDefault="005130B8" w:rsidP="00382C49">
                      <w:pPr>
                        <w:jc w:val="center"/>
                        <w:rPr>
                          <w:rFonts w:asciiTheme="majorEastAsia" w:eastAsiaTheme="majorEastAsia" w:hAnsiTheme="majorEastAsia"/>
                        </w:rPr>
                      </w:pPr>
                      <w:r w:rsidRPr="00614AF6">
                        <w:rPr>
                          <w:rFonts w:asciiTheme="majorEastAsia" w:eastAsiaTheme="majorEastAsia" w:hAnsiTheme="majorEastAsia" w:hint="eastAsia"/>
                        </w:rPr>
                        <w:t>東京都</w:t>
                      </w:r>
                    </w:p>
                  </w:txbxContent>
                </v:textbox>
              </v:shape>
            </w:pict>
          </mc:Fallback>
        </mc:AlternateContent>
      </w:r>
    </w:p>
    <w:p w14:paraId="5D61C0B5" w14:textId="77777777" w:rsidR="00382C49" w:rsidRPr="00502678" w:rsidRDefault="00382C49" w:rsidP="00382C49">
      <w:pPr>
        <w:ind w:leftChars="400" w:left="840" w:firstLineChars="100" w:firstLine="240"/>
        <w:jc w:val="left"/>
        <w:rPr>
          <w:rFonts w:hAnsi="ＭＳ ゴシック"/>
          <w:sz w:val="24"/>
          <w:szCs w:val="24"/>
        </w:rPr>
      </w:pPr>
    </w:p>
    <w:p w14:paraId="0A2ACDE7" w14:textId="77777777" w:rsidR="00382C49" w:rsidRPr="00502678" w:rsidRDefault="00382C49" w:rsidP="00FE4C8E">
      <w:pPr>
        <w:ind w:leftChars="400" w:left="840" w:firstLineChars="200" w:firstLine="440"/>
        <w:jc w:val="left"/>
        <w:rPr>
          <w:rFonts w:hAnsi="ＭＳ ゴシック"/>
          <w:sz w:val="22"/>
          <w:szCs w:val="24"/>
        </w:rPr>
      </w:pPr>
      <w:r w:rsidRPr="00502678">
        <w:rPr>
          <w:rFonts w:hAnsi="ＭＳ ゴシック"/>
          <w:noProof/>
          <w:sz w:val="22"/>
          <w:szCs w:val="24"/>
        </w:rPr>
        <mc:AlternateContent>
          <mc:Choice Requires="wps">
            <w:drawing>
              <wp:anchor distT="0" distB="0" distL="114300" distR="114300" simplePos="0" relativeHeight="251748352" behindDoc="0" locked="0" layoutInCell="1" allowOverlap="1" wp14:anchorId="7531E849" wp14:editId="16A920AC">
                <wp:simplePos x="0" y="0"/>
                <wp:positionH relativeFrom="column">
                  <wp:posOffset>2244406</wp:posOffset>
                </wp:positionH>
                <wp:positionV relativeFrom="paragraph">
                  <wp:posOffset>11747</wp:posOffset>
                </wp:positionV>
                <wp:extent cx="242571" cy="1210945"/>
                <wp:effectExtent l="0" t="7938" r="16193" b="16192"/>
                <wp:wrapNone/>
                <wp:docPr id="55" name="右中かっこ 55"/>
                <wp:cNvGraphicFramePr/>
                <a:graphic xmlns:a="http://schemas.openxmlformats.org/drawingml/2006/main">
                  <a:graphicData uri="http://schemas.microsoft.com/office/word/2010/wordprocessingShape">
                    <wps:wsp>
                      <wps:cNvSpPr/>
                      <wps:spPr>
                        <a:xfrm rot="5400000">
                          <a:off x="0" y="0"/>
                          <a:ext cx="242571" cy="1210945"/>
                        </a:xfrm>
                        <a:prstGeom prst="rightBrac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CEDC33" id="右中かっこ 55" o:spid="_x0000_s1026" type="#_x0000_t88" style="position:absolute;left:0;text-align:left;margin-left:176.7pt;margin-top:.9pt;width:19.1pt;height:95.35pt;rotation:90;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" adj="361" strokecolor="windowText" strokeweight="2pt"/>
            </w:pict>
          </mc:Fallback>
        </mc:AlternateContent>
      </w:r>
      <w:r w:rsidRPr="00502678">
        <w:rPr>
          <w:rFonts w:hAnsi="ＭＳ ゴシック" w:hint="eastAsia"/>
          <w:sz w:val="22"/>
          <w:szCs w:val="24"/>
        </w:rPr>
        <w:t>大阪府堺市の事業所の場合</w:t>
      </w:r>
    </w:p>
    <w:tbl>
      <w:tblPr>
        <w:tblStyle w:val="ae"/>
        <w:tblpPr w:leftFromText="142" w:rightFromText="142" w:vertAnchor="text" w:horzAnchor="page" w:tblpX="2758" w:tblpY="16"/>
        <w:tblW w:w="0" w:type="auto"/>
        <w:tblLook w:val="04A0" w:firstRow="1" w:lastRow="0" w:firstColumn="1" w:lastColumn="0" w:noHBand="0" w:noVBand="1"/>
      </w:tblPr>
      <w:tblGrid>
        <w:gridCol w:w="656"/>
        <w:gridCol w:w="656"/>
        <w:gridCol w:w="656"/>
        <w:gridCol w:w="656"/>
        <w:gridCol w:w="656"/>
        <w:gridCol w:w="656"/>
        <w:gridCol w:w="656"/>
        <w:gridCol w:w="656"/>
        <w:gridCol w:w="656"/>
        <w:gridCol w:w="656"/>
      </w:tblGrid>
      <w:tr w:rsidR="009E1D49" w:rsidRPr="00481B3D" w14:paraId="5AC7B424" w14:textId="77777777" w:rsidTr="00382C49">
        <w:trPr>
          <w:trHeight w:val="390"/>
        </w:trPr>
        <w:tc>
          <w:tcPr>
            <w:tcW w:w="656" w:type="dxa"/>
            <w:tcMar>
              <w:left w:w="57" w:type="dxa"/>
              <w:right w:w="57" w:type="dxa"/>
            </w:tcMar>
          </w:tcPr>
          <w:p w14:paraId="2729CAD8" w14:textId="77777777" w:rsidR="00382C49" w:rsidRPr="00502678" w:rsidRDefault="00382C49" w:rsidP="00382C49">
            <w:pPr>
              <w:jc w:val="center"/>
              <w:rPr>
                <w:rFonts w:hAnsi="ＭＳ ゴシック"/>
                <w:sz w:val="22"/>
                <w:szCs w:val="24"/>
              </w:rPr>
            </w:pPr>
            <w:r w:rsidRPr="00502678">
              <w:rPr>
                <w:rFonts w:hAnsi="ＭＳ ゴシック"/>
                <w:noProof/>
                <w:sz w:val="22"/>
                <w:szCs w:val="24"/>
              </w:rPr>
              <mc:AlternateContent>
                <mc:Choice Requires="wps">
                  <w:drawing>
                    <wp:anchor distT="0" distB="0" distL="114300" distR="114300" simplePos="0" relativeHeight="251747328" behindDoc="0" locked="0" layoutInCell="1" allowOverlap="1" wp14:anchorId="71572C8A" wp14:editId="3854A3F8">
                      <wp:simplePos x="0" y="0"/>
                      <wp:positionH relativeFrom="column">
                        <wp:posOffset>256540</wp:posOffset>
                      </wp:positionH>
                      <wp:positionV relativeFrom="paragraph">
                        <wp:posOffset>32385</wp:posOffset>
                      </wp:positionV>
                      <wp:extent cx="242570" cy="685800"/>
                      <wp:effectExtent l="6985" t="0" r="12065" b="12065"/>
                      <wp:wrapNone/>
                      <wp:docPr id="57" name="右中かっこ 57"/>
                      <wp:cNvGraphicFramePr/>
                      <a:graphic xmlns:a="http://schemas.openxmlformats.org/drawingml/2006/main">
                        <a:graphicData uri="http://schemas.microsoft.com/office/word/2010/wordprocessingShape">
                          <wps:wsp>
                            <wps:cNvSpPr/>
                            <wps:spPr>
                              <a:xfrm rot="5400000">
                                <a:off x="0" y="0"/>
                                <a:ext cx="242570" cy="685800"/>
                              </a:xfrm>
                              <a:prstGeom prst="righ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147EFE" id="右中かっこ 57" o:spid="_x0000_s1026" type="#_x0000_t88" style="position:absolute;left:0;text-align:left;margin-left:20.2pt;margin-top:2.55pt;width:19.1pt;height:54pt;rotation:90;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" adj="637" strokecolor="black [3213]" strokeweight="2pt"/>
                  </w:pict>
                </mc:Fallback>
              </mc:AlternateContent>
            </w:r>
            <w:r w:rsidRPr="00502678">
              <w:rPr>
                <w:rFonts w:hAnsi="ＭＳ ゴシック" w:hint="eastAsia"/>
                <w:sz w:val="22"/>
                <w:szCs w:val="24"/>
              </w:rPr>
              <w:t>２</w:t>
            </w:r>
          </w:p>
        </w:tc>
        <w:tc>
          <w:tcPr>
            <w:tcW w:w="656" w:type="dxa"/>
            <w:tcMar>
              <w:left w:w="57" w:type="dxa"/>
              <w:right w:w="57" w:type="dxa"/>
            </w:tcMar>
          </w:tcPr>
          <w:p w14:paraId="09579597" w14:textId="77777777" w:rsidR="00382C49" w:rsidRPr="00502678" w:rsidRDefault="00382C49" w:rsidP="00382C49">
            <w:pPr>
              <w:jc w:val="center"/>
              <w:rPr>
                <w:rFonts w:hAnsi="ＭＳ ゴシック"/>
                <w:sz w:val="22"/>
                <w:szCs w:val="24"/>
              </w:rPr>
            </w:pPr>
            <w:r w:rsidRPr="00502678">
              <w:rPr>
                <w:rFonts w:hAnsi="ＭＳ ゴシック" w:hint="eastAsia"/>
                <w:sz w:val="22"/>
                <w:szCs w:val="24"/>
              </w:rPr>
              <w:t>７</w:t>
            </w:r>
          </w:p>
        </w:tc>
        <w:tc>
          <w:tcPr>
            <w:tcW w:w="656" w:type="dxa"/>
            <w:tcMar>
              <w:left w:w="57" w:type="dxa"/>
              <w:right w:w="57" w:type="dxa"/>
            </w:tcMar>
          </w:tcPr>
          <w:p w14:paraId="00128286" w14:textId="77777777" w:rsidR="00382C49" w:rsidRPr="00502678" w:rsidRDefault="00382C49" w:rsidP="00382C49">
            <w:pPr>
              <w:jc w:val="center"/>
              <w:rPr>
                <w:rFonts w:hAnsi="ＭＳ ゴシック"/>
                <w:sz w:val="22"/>
                <w:szCs w:val="24"/>
              </w:rPr>
            </w:pPr>
            <w:r w:rsidRPr="00502678">
              <w:rPr>
                <w:rFonts w:hAnsi="ＭＳ ゴシック" w:hint="eastAsia"/>
                <w:sz w:val="22"/>
                <w:szCs w:val="24"/>
              </w:rPr>
              <w:t>１</w:t>
            </w:r>
          </w:p>
        </w:tc>
        <w:tc>
          <w:tcPr>
            <w:tcW w:w="656" w:type="dxa"/>
            <w:tcMar>
              <w:left w:w="57" w:type="dxa"/>
              <w:right w:w="57" w:type="dxa"/>
            </w:tcMar>
          </w:tcPr>
          <w:p w14:paraId="6125F8CA" w14:textId="77777777" w:rsidR="00382C49" w:rsidRPr="00502678" w:rsidRDefault="00382C49" w:rsidP="00382C49">
            <w:pPr>
              <w:jc w:val="center"/>
              <w:rPr>
                <w:rFonts w:hAnsi="ＭＳ ゴシック"/>
                <w:sz w:val="22"/>
                <w:szCs w:val="24"/>
              </w:rPr>
            </w:pPr>
            <w:r w:rsidRPr="00502678">
              <w:rPr>
                <w:rFonts w:hAnsi="ＭＳ ゴシック" w:hint="eastAsia"/>
                <w:sz w:val="22"/>
                <w:szCs w:val="24"/>
              </w:rPr>
              <w:t>４</w:t>
            </w:r>
          </w:p>
        </w:tc>
        <w:tc>
          <w:tcPr>
            <w:tcW w:w="656" w:type="dxa"/>
            <w:tcMar>
              <w:left w:w="57" w:type="dxa"/>
              <w:right w:w="57" w:type="dxa"/>
            </w:tcMar>
          </w:tcPr>
          <w:p w14:paraId="08C63A60" w14:textId="77777777" w:rsidR="00382C49" w:rsidRPr="00502678" w:rsidRDefault="00382C49" w:rsidP="00382C49">
            <w:pPr>
              <w:jc w:val="center"/>
              <w:rPr>
                <w:rFonts w:hAnsi="ＭＳ ゴシック"/>
                <w:sz w:val="22"/>
                <w:szCs w:val="24"/>
              </w:rPr>
            </w:pPr>
            <w:r w:rsidRPr="00502678">
              <w:rPr>
                <w:rFonts w:hAnsi="ＭＳ ゴシック" w:hint="eastAsia"/>
                <w:sz w:val="22"/>
                <w:szCs w:val="24"/>
              </w:rPr>
              <w:t>０</w:t>
            </w:r>
          </w:p>
        </w:tc>
        <w:tc>
          <w:tcPr>
            <w:tcW w:w="656" w:type="dxa"/>
            <w:tcMar>
              <w:left w:w="57" w:type="dxa"/>
              <w:right w:w="57" w:type="dxa"/>
            </w:tcMar>
          </w:tcPr>
          <w:p w14:paraId="37BA1F96" w14:textId="77777777" w:rsidR="00382C49" w:rsidRPr="00502678" w:rsidRDefault="00382C49" w:rsidP="00382C49">
            <w:pPr>
              <w:jc w:val="center"/>
              <w:rPr>
                <w:rFonts w:hAnsi="ＭＳ ゴシック"/>
                <w:sz w:val="22"/>
                <w:szCs w:val="24"/>
              </w:rPr>
            </w:pPr>
            <w:r w:rsidRPr="00502678">
              <w:rPr>
                <w:rFonts w:hAnsi="ＭＳ ゴシック" w:hint="eastAsia"/>
                <w:sz w:val="22"/>
                <w:szCs w:val="24"/>
              </w:rPr>
              <w:t>０</w:t>
            </w:r>
          </w:p>
        </w:tc>
        <w:tc>
          <w:tcPr>
            <w:tcW w:w="656" w:type="dxa"/>
            <w:tcMar>
              <w:left w:w="57" w:type="dxa"/>
              <w:right w:w="57" w:type="dxa"/>
            </w:tcMar>
          </w:tcPr>
          <w:p w14:paraId="7A5A857F" w14:textId="77777777" w:rsidR="00382C49" w:rsidRPr="00502678" w:rsidRDefault="00382C49" w:rsidP="00382C49">
            <w:pPr>
              <w:jc w:val="center"/>
              <w:rPr>
                <w:rFonts w:hAnsi="ＭＳ ゴシック"/>
                <w:sz w:val="22"/>
                <w:szCs w:val="24"/>
              </w:rPr>
            </w:pPr>
            <w:r w:rsidRPr="00502678">
              <w:rPr>
                <w:rFonts w:hAnsi="ＭＳ ゴシック" w:hint="eastAsia"/>
                <w:sz w:val="22"/>
                <w:szCs w:val="24"/>
              </w:rPr>
              <w:t>０</w:t>
            </w:r>
          </w:p>
        </w:tc>
        <w:tc>
          <w:tcPr>
            <w:tcW w:w="656" w:type="dxa"/>
            <w:tcMar>
              <w:left w:w="57" w:type="dxa"/>
              <w:right w:w="57" w:type="dxa"/>
            </w:tcMar>
          </w:tcPr>
          <w:p w14:paraId="7DC04854" w14:textId="77777777" w:rsidR="00382C49" w:rsidRPr="00502678" w:rsidRDefault="00382C49" w:rsidP="00382C49">
            <w:pPr>
              <w:jc w:val="center"/>
              <w:rPr>
                <w:rFonts w:hAnsi="ＭＳ ゴシック"/>
                <w:sz w:val="22"/>
                <w:szCs w:val="24"/>
              </w:rPr>
            </w:pPr>
            <w:r w:rsidRPr="00502678">
              <w:rPr>
                <w:rFonts w:hAnsi="ＭＳ ゴシック" w:hint="eastAsia"/>
                <w:sz w:val="22"/>
                <w:szCs w:val="24"/>
              </w:rPr>
              <w:t>０</w:t>
            </w:r>
          </w:p>
        </w:tc>
        <w:tc>
          <w:tcPr>
            <w:tcW w:w="656" w:type="dxa"/>
            <w:tcMar>
              <w:left w:w="57" w:type="dxa"/>
              <w:right w:w="57" w:type="dxa"/>
            </w:tcMar>
          </w:tcPr>
          <w:p w14:paraId="54A3ADA2" w14:textId="77777777" w:rsidR="00382C49" w:rsidRPr="00502678" w:rsidRDefault="00382C49" w:rsidP="00382C49">
            <w:pPr>
              <w:jc w:val="center"/>
              <w:rPr>
                <w:rFonts w:hAnsi="ＭＳ ゴシック"/>
                <w:sz w:val="22"/>
                <w:szCs w:val="24"/>
              </w:rPr>
            </w:pPr>
            <w:r w:rsidRPr="00502678">
              <w:rPr>
                <w:rFonts w:hAnsi="ＭＳ ゴシック" w:hint="eastAsia"/>
                <w:sz w:val="22"/>
                <w:szCs w:val="24"/>
              </w:rPr>
              <w:t>１</w:t>
            </w:r>
          </w:p>
        </w:tc>
        <w:tc>
          <w:tcPr>
            <w:tcW w:w="656" w:type="dxa"/>
            <w:tcMar>
              <w:left w:w="57" w:type="dxa"/>
              <w:right w:w="57" w:type="dxa"/>
            </w:tcMar>
          </w:tcPr>
          <w:p w14:paraId="26490814" w14:textId="77777777" w:rsidR="00382C49" w:rsidRPr="00502678" w:rsidRDefault="00382C49" w:rsidP="00382C49">
            <w:pPr>
              <w:jc w:val="center"/>
              <w:rPr>
                <w:rFonts w:hAnsi="ＭＳ ゴシック"/>
                <w:sz w:val="22"/>
                <w:szCs w:val="24"/>
              </w:rPr>
            </w:pPr>
            <w:r w:rsidRPr="00502678">
              <w:rPr>
                <w:rFonts w:hAnsi="ＭＳ ゴシック"/>
                <w:noProof/>
                <w:sz w:val="22"/>
                <w:szCs w:val="24"/>
              </w:rPr>
              <mc:AlternateContent>
                <mc:Choice Requires="wps">
                  <w:drawing>
                    <wp:anchor distT="0" distB="0" distL="114300" distR="114300" simplePos="0" relativeHeight="251751424" behindDoc="0" locked="0" layoutInCell="1" allowOverlap="1" wp14:anchorId="2223220F" wp14:editId="38DE5F6F">
                      <wp:simplePos x="0" y="0"/>
                      <wp:positionH relativeFrom="column">
                        <wp:posOffset>51118</wp:posOffset>
                      </wp:positionH>
                      <wp:positionV relativeFrom="paragraph">
                        <wp:posOffset>233046</wp:posOffset>
                      </wp:positionV>
                      <wp:extent cx="171770" cy="356235"/>
                      <wp:effectExtent l="2857" t="0" r="21908" b="21907"/>
                      <wp:wrapNone/>
                      <wp:docPr id="58" name="右中かっこ 58"/>
                      <wp:cNvGraphicFramePr/>
                      <a:graphic xmlns:a="http://schemas.openxmlformats.org/drawingml/2006/main">
                        <a:graphicData uri="http://schemas.microsoft.com/office/word/2010/wordprocessingShape">
                          <wps:wsp>
                            <wps:cNvSpPr/>
                            <wps:spPr>
                              <a:xfrm rot="5400000">
                                <a:off x="0" y="0"/>
                                <a:ext cx="171770" cy="356235"/>
                              </a:xfrm>
                              <a:prstGeom prst="rightBrac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599C00" id="右中かっこ 58" o:spid="_x0000_s1026" type="#_x0000_t88" style="position:absolute;left:0;text-align:left;margin-left:4.05pt;margin-top:18.35pt;width:13.55pt;height:28.05pt;rotation:9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" adj="868" strokecolor="windowText" strokeweight="2pt"/>
                  </w:pict>
                </mc:Fallback>
              </mc:AlternateContent>
            </w:r>
            <w:r w:rsidRPr="00502678">
              <w:rPr>
                <w:rFonts w:hAnsi="ＭＳ ゴシック" w:hint="eastAsia"/>
                <w:sz w:val="22"/>
                <w:szCs w:val="24"/>
              </w:rPr>
              <w:t>７</w:t>
            </w:r>
          </w:p>
        </w:tc>
      </w:tr>
    </w:tbl>
    <w:p w14:paraId="3A56B0DB" w14:textId="77777777" w:rsidR="00382C49" w:rsidRPr="00502678" w:rsidRDefault="00382C49" w:rsidP="00382C49">
      <w:pPr>
        <w:jc w:val="left"/>
        <w:rPr>
          <w:rFonts w:hAnsi="ＭＳ ゴシック"/>
          <w:sz w:val="22"/>
          <w:szCs w:val="24"/>
        </w:rPr>
      </w:pPr>
      <w:r w:rsidRPr="00502678">
        <w:rPr>
          <w:rFonts w:hAnsi="ＭＳ ゴシック" w:hint="eastAsia"/>
          <w:sz w:val="22"/>
          <w:szCs w:val="24"/>
        </w:rPr>
        <w:t xml:space="preserve">　　　　　</w:t>
      </w:r>
    </w:p>
    <w:p w14:paraId="2ACB8AFD" w14:textId="77777777" w:rsidR="00382C49" w:rsidRPr="00502678" w:rsidRDefault="00382C49" w:rsidP="00382C49">
      <w:pPr>
        <w:jc w:val="left"/>
        <w:rPr>
          <w:rFonts w:hAnsi="ＭＳ ゴシック"/>
          <w:sz w:val="22"/>
          <w:szCs w:val="24"/>
        </w:rPr>
      </w:pPr>
    </w:p>
    <w:p w14:paraId="5D9FE60C" w14:textId="77777777" w:rsidR="00382C49" w:rsidRPr="00502678" w:rsidRDefault="00382C49" w:rsidP="00FE4C8E">
      <w:pPr>
        <w:ind w:leftChars="400" w:left="840" w:firstLineChars="100" w:firstLine="220"/>
        <w:jc w:val="left"/>
        <w:rPr>
          <w:rFonts w:hAnsi="ＭＳ ゴシック"/>
          <w:sz w:val="22"/>
          <w:szCs w:val="24"/>
        </w:rPr>
      </w:pPr>
      <w:r w:rsidRPr="00502678">
        <w:rPr>
          <w:rFonts w:hAnsi="ＭＳ ゴシック"/>
          <w:noProof/>
          <w:sz w:val="22"/>
          <w:szCs w:val="24"/>
        </w:rPr>
        <mc:AlternateContent>
          <mc:Choice Requires="wps">
            <w:drawing>
              <wp:anchor distT="0" distB="0" distL="114300" distR="114300" simplePos="0" relativeHeight="251752448" behindDoc="0" locked="0" layoutInCell="1" allowOverlap="1" wp14:anchorId="45FFF1D3" wp14:editId="06ED16F4">
                <wp:simplePos x="0" y="0"/>
                <wp:positionH relativeFrom="column">
                  <wp:posOffset>4567555</wp:posOffset>
                </wp:positionH>
                <wp:positionV relativeFrom="paragraph">
                  <wp:posOffset>76835</wp:posOffset>
                </wp:positionV>
                <wp:extent cx="523875" cy="1403985"/>
                <wp:effectExtent l="0" t="0" r="0" b="0"/>
                <wp:wrapNone/>
                <wp:docPr id="6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1403985"/>
                        </a:xfrm>
                        <a:prstGeom prst="rect">
                          <a:avLst/>
                        </a:prstGeom>
                        <a:noFill/>
                        <a:ln w="9525">
                          <a:noFill/>
                          <a:miter lim="800000"/>
                          <a:headEnd/>
                          <a:tailEnd/>
                        </a:ln>
                      </wps:spPr>
                      <wps:txbx>
                        <w:txbxContent>
                          <w:p w14:paraId="6AA9E8A0" w14:textId="77777777" w:rsidR="005130B8" w:rsidRPr="00614AF6" w:rsidRDefault="005130B8" w:rsidP="00382C49">
                            <w:pPr>
                              <w:jc w:val="center"/>
                              <w:rPr>
                                <w:rFonts w:asciiTheme="majorEastAsia" w:eastAsiaTheme="majorEastAsia" w:hAnsiTheme="majorEastAsia"/>
                              </w:rPr>
                            </w:pPr>
                            <w:r>
                              <w:rPr>
                                <w:rFonts w:asciiTheme="majorEastAsia" w:eastAsiaTheme="majorEastAsia" w:hAnsiTheme="majorEastAsia" w:hint="eastAsia"/>
                              </w:rPr>
                              <w:t>C/D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5FFF1D3" id="_x0000_s1073" type="#_x0000_t202" style="position:absolute;left:0;text-align:left;margin-left:359.65pt;margin-top:6.05pt;width:41.25pt;height:110.55pt;z-index:2517524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" filled="f" stroked="f">
                <v:textbox style="mso-fit-shape-to-text:t">
                  <w:txbxContent>
                    <w:p w14:paraId="6AA9E8A0" w14:textId="77777777" w:rsidR="005130B8" w:rsidRPr="00614AF6" w:rsidRDefault="005130B8" w:rsidP="00382C49">
                      <w:pPr>
                        <w:jc w:val="center"/>
                        <w:rPr>
                          <w:rFonts w:asciiTheme="majorEastAsia" w:eastAsiaTheme="majorEastAsia" w:hAnsiTheme="majorEastAsia"/>
                        </w:rPr>
                      </w:pPr>
                      <w:r>
                        <w:rPr>
                          <w:rFonts w:asciiTheme="majorEastAsia" w:eastAsiaTheme="majorEastAsia" w:hAnsiTheme="majorEastAsia" w:hint="eastAsia"/>
                        </w:rPr>
                        <w:t>C/D</w:t>
                      </w:r>
                    </w:p>
                  </w:txbxContent>
                </v:textbox>
              </v:shape>
            </w:pict>
          </mc:Fallback>
        </mc:AlternateContent>
      </w:r>
      <w:r w:rsidRPr="00502678">
        <w:rPr>
          <w:rFonts w:hAnsi="ＭＳ ゴシック"/>
          <w:noProof/>
          <w:sz w:val="22"/>
          <w:szCs w:val="24"/>
        </w:rPr>
        <mc:AlternateContent>
          <mc:Choice Requires="wps">
            <w:drawing>
              <wp:anchor distT="0" distB="0" distL="114300" distR="114300" simplePos="0" relativeHeight="251750400" behindDoc="0" locked="0" layoutInCell="1" allowOverlap="1" wp14:anchorId="50964650" wp14:editId="30144354">
                <wp:simplePos x="0" y="0"/>
                <wp:positionH relativeFrom="column">
                  <wp:posOffset>1818640</wp:posOffset>
                </wp:positionH>
                <wp:positionV relativeFrom="paragraph">
                  <wp:posOffset>93345</wp:posOffset>
                </wp:positionV>
                <wp:extent cx="1103630" cy="1403985"/>
                <wp:effectExtent l="0" t="0" r="0" b="0"/>
                <wp:wrapNone/>
                <wp:docPr id="6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3630" cy="1403985"/>
                        </a:xfrm>
                        <a:prstGeom prst="rect">
                          <a:avLst/>
                        </a:prstGeom>
                        <a:noFill/>
                        <a:ln w="9525">
                          <a:noFill/>
                          <a:miter lim="800000"/>
                          <a:headEnd/>
                          <a:tailEnd/>
                        </a:ln>
                      </wps:spPr>
                      <wps:txbx>
                        <w:txbxContent>
                          <w:p w14:paraId="3B78EC04" w14:textId="77777777" w:rsidR="005130B8" w:rsidRPr="00614AF6" w:rsidRDefault="005130B8" w:rsidP="00382C49">
                            <w:pPr>
                              <w:jc w:val="center"/>
                              <w:rPr>
                                <w:rFonts w:asciiTheme="majorEastAsia" w:eastAsiaTheme="majorEastAsia" w:hAnsiTheme="majorEastAsia"/>
                              </w:rPr>
                            </w:pPr>
                            <w:r>
                              <w:rPr>
                                <w:rFonts w:asciiTheme="majorEastAsia" w:eastAsiaTheme="majorEastAsia" w:hAnsiTheme="majorEastAsia" w:hint="eastAsia"/>
                              </w:rPr>
                              <w:t>堺市</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0964650" id="_x0000_s1074" type="#_x0000_t202" style="position:absolute;left:0;text-align:left;margin-left:143.2pt;margin-top:7.35pt;width:86.9pt;height:110.55pt;z-index:2517504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" filled="f" stroked="f">
                <v:textbox style="mso-fit-shape-to-text:t">
                  <w:txbxContent>
                    <w:p w14:paraId="3B78EC04" w14:textId="77777777" w:rsidR="005130B8" w:rsidRPr="00614AF6" w:rsidRDefault="005130B8" w:rsidP="00382C49">
                      <w:pPr>
                        <w:jc w:val="center"/>
                        <w:rPr>
                          <w:rFonts w:asciiTheme="majorEastAsia" w:eastAsiaTheme="majorEastAsia" w:hAnsiTheme="majorEastAsia"/>
                        </w:rPr>
                      </w:pPr>
                      <w:r>
                        <w:rPr>
                          <w:rFonts w:asciiTheme="majorEastAsia" w:eastAsiaTheme="majorEastAsia" w:hAnsiTheme="majorEastAsia" w:hint="eastAsia"/>
                        </w:rPr>
                        <w:t>堺市</w:t>
                      </w:r>
                    </w:p>
                  </w:txbxContent>
                </v:textbox>
              </v:shape>
            </w:pict>
          </mc:Fallback>
        </mc:AlternateContent>
      </w:r>
      <w:r w:rsidRPr="00502678">
        <w:rPr>
          <w:rFonts w:hAnsi="ＭＳ ゴシック"/>
          <w:noProof/>
          <w:sz w:val="22"/>
          <w:szCs w:val="24"/>
        </w:rPr>
        <mc:AlternateContent>
          <mc:Choice Requires="wps">
            <w:drawing>
              <wp:anchor distT="0" distB="0" distL="114300" distR="114300" simplePos="0" relativeHeight="251749376" behindDoc="0" locked="0" layoutInCell="1" allowOverlap="1" wp14:anchorId="1467C64F" wp14:editId="6C2F818A">
                <wp:simplePos x="0" y="0"/>
                <wp:positionH relativeFrom="column">
                  <wp:posOffset>1014730</wp:posOffset>
                </wp:positionH>
                <wp:positionV relativeFrom="paragraph">
                  <wp:posOffset>84455</wp:posOffset>
                </wp:positionV>
                <wp:extent cx="647700" cy="1403985"/>
                <wp:effectExtent l="0" t="0" r="0" b="0"/>
                <wp:wrapNone/>
                <wp:docPr id="6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1403985"/>
                        </a:xfrm>
                        <a:prstGeom prst="rect">
                          <a:avLst/>
                        </a:prstGeom>
                        <a:noFill/>
                        <a:ln w="9525">
                          <a:noFill/>
                          <a:miter lim="800000"/>
                          <a:headEnd/>
                          <a:tailEnd/>
                        </a:ln>
                      </wps:spPr>
                      <wps:txbx>
                        <w:txbxContent>
                          <w:p w14:paraId="7B1A57D4" w14:textId="77777777" w:rsidR="005130B8" w:rsidRPr="00614AF6" w:rsidRDefault="005130B8" w:rsidP="00382C49">
                            <w:pPr>
                              <w:jc w:val="center"/>
                              <w:rPr>
                                <w:rFonts w:asciiTheme="majorEastAsia" w:eastAsiaTheme="majorEastAsia" w:hAnsiTheme="majorEastAsia"/>
                              </w:rPr>
                            </w:pPr>
                            <w:r>
                              <w:rPr>
                                <w:rFonts w:asciiTheme="majorEastAsia" w:eastAsiaTheme="majorEastAsia" w:hAnsiTheme="majorEastAsia" w:hint="eastAsia"/>
                              </w:rPr>
                              <w:t>大阪府</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467C64F" id="_x0000_s1075" type="#_x0000_t202" style="position:absolute;left:0;text-align:left;margin-left:79.9pt;margin-top:6.65pt;width:51pt;height:110.55pt;z-index:2517493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" filled="f" stroked="f">
                <v:textbox style="mso-fit-shape-to-text:t">
                  <w:txbxContent>
                    <w:p w14:paraId="7B1A57D4" w14:textId="77777777" w:rsidR="005130B8" w:rsidRPr="00614AF6" w:rsidRDefault="005130B8" w:rsidP="00382C49">
                      <w:pPr>
                        <w:jc w:val="center"/>
                        <w:rPr>
                          <w:rFonts w:asciiTheme="majorEastAsia" w:eastAsiaTheme="majorEastAsia" w:hAnsiTheme="majorEastAsia"/>
                        </w:rPr>
                      </w:pPr>
                      <w:r>
                        <w:rPr>
                          <w:rFonts w:asciiTheme="majorEastAsia" w:eastAsiaTheme="majorEastAsia" w:hAnsiTheme="majorEastAsia" w:hint="eastAsia"/>
                        </w:rPr>
                        <w:t>大阪府</w:t>
                      </w:r>
                    </w:p>
                  </w:txbxContent>
                </v:textbox>
              </v:shape>
            </w:pict>
          </mc:Fallback>
        </mc:AlternateContent>
      </w:r>
    </w:p>
    <w:p w14:paraId="5A4947E7" w14:textId="77777777" w:rsidR="0062279A" w:rsidRPr="00502678" w:rsidRDefault="0062279A" w:rsidP="00525786">
      <w:pPr>
        <w:jc w:val="left"/>
        <w:rPr>
          <w:rFonts w:hAnsi="ＭＳ ゴシック"/>
          <w:sz w:val="22"/>
          <w:szCs w:val="24"/>
        </w:rPr>
      </w:pPr>
    </w:p>
    <w:p w14:paraId="48585830" w14:textId="77777777" w:rsidR="00EF164E" w:rsidRPr="00502678" w:rsidRDefault="00EF164E" w:rsidP="00525786">
      <w:pPr>
        <w:jc w:val="left"/>
        <w:rPr>
          <w:rFonts w:hAnsi="ＭＳ ゴシック"/>
          <w:sz w:val="22"/>
          <w:szCs w:val="24"/>
        </w:rPr>
      </w:pPr>
    </w:p>
    <w:p w14:paraId="003BF92A" w14:textId="77777777" w:rsidR="00EF164E" w:rsidRPr="00502678" w:rsidRDefault="00382C49" w:rsidP="00EB47F1">
      <w:pPr>
        <w:jc w:val="left"/>
        <w:rPr>
          <w:rFonts w:hAnsi="ＭＳ ゴシック"/>
          <w:b/>
          <w:sz w:val="22"/>
          <w:szCs w:val="24"/>
        </w:rPr>
      </w:pPr>
      <w:r w:rsidRPr="00502678">
        <w:rPr>
          <w:rFonts w:hAnsi="ＭＳ ゴシック" w:hint="eastAsia"/>
          <w:b/>
          <w:sz w:val="22"/>
          <w:szCs w:val="24"/>
        </w:rPr>
        <w:t>（５）認定情報の登録等</w:t>
      </w:r>
    </w:p>
    <w:p w14:paraId="17D27DED" w14:textId="77777777" w:rsidR="00382C49" w:rsidRPr="00502678" w:rsidRDefault="00EF164E" w:rsidP="00FE4C8E">
      <w:pPr>
        <w:jc w:val="left"/>
        <w:rPr>
          <w:rFonts w:hAnsi="ＭＳ ゴシック"/>
          <w:b/>
          <w:sz w:val="22"/>
          <w:szCs w:val="24"/>
        </w:rPr>
      </w:pPr>
      <w:r w:rsidRPr="00502678">
        <w:rPr>
          <w:rFonts w:hAnsi="ＭＳ ゴシック" w:hint="eastAsia"/>
          <w:b/>
          <w:sz w:val="22"/>
          <w:szCs w:val="24"/>
        </w:rPr>
        <w:t xml:space="preserve">　</w:t>
      </w:r>
      <w:r w:rsidR="00382C49" w:rsidRPr="00502678">
        <w:rPr>
          <w:rFonts w:hAnsi="ＭＳ ゴシック" w:hint="eastAsia"/>
          <w:b/>
          <w:sz w:val="22"/>
          <w:szCs w:val="24"/>
        </w:rPr>
        <w:t>①　認定情報の登録</w:t>
      </w:r>
    </w:p>
    <w:p w14:paraId="0135B363" w14:textId="77777777" w:rsidR="00382C49" w:rsidRPr="00502678" w:rsidRDefault="00EF164E" w:rsidP="00FE4C8E">
      <w:pPr>
        <w:ind w:left="418" w:hangingChars="190" w:hanging="418"/>
        <w:jc w:val="left"/>
        <w:rPr>
          <w:rFonts w:hAnsi="ＭＳ ゴシック"/>
          <w:sz w:val="22"/>
          <w:szCs w:val="24"/>
        </w:rPr>
      </w:pPr>
      <w:r w:rsidRPr="00502678">
        <w:rPr>
          <w:rFonts w:hAnsi="ＭＳ ゴシック" w:hint="eastAsia"/>
          <w:sz w:val="22"/>
        </w:rPr>
        <w:t xml:space="preserve">　　　</w:t>
      </w:r>
      <w:r w:rsidR="00382C49" w:rsidRPr="00502678">
        <w:rPr>
          <w:rFonts w:hAnsi="ＭＳ ゴシック" w:hint="eastAsia"/>
          <w:sz w:val="22"/>
          <w:szCs w:val="24"/>
        </w:rPr>
        <w:t>管轄都道府県知事等は、認定就労訓練事業台帳を備え、認定を行った事業に関する情報</w:t>
      </w:r>
      <w:r w:rsidR="00382C49" w:rsidRPr="00502678">
        <w:rPr>
          <w:rFonts w:hAnsi="ＭＳ ゴシック" w:hint="eastAsia"/>
          <w:sz w:val="22"/>
          <w:szCs w:val="24"/>
        </w:rPr>
        <w:lastRenderedPageBreak/>
        <w:t>を記載し（以下「登録」という。）、これを適切に管理する。また、後述のとおり、認定就労訓練事業者から事業変更や事業廃止の届出があった場合は、適切に認定就労訓練事業台帳を更新する。</w:t>
      </w:r>
    </w:p>
    <w:p w14:paraId="042F86FC" w14:textId="77777777" w:rsidR="00382C49" w:rsidRPr="00502678" w:rsidRDefault="00EF164E" w:rsidP="00D170F4">
      <w:pPr>
        <w:ind w:left="947" w:hangingChars="429" w:hanging="947"/>
        <w:jc w:val="left"/>
        <w:rPr>
          <w:rFonts w:hAnsi="ＭＳ ゴシック"/>
          <w:b/>
          <w:sz w:val="22"/>
          <w:szCs w:val="24"/>
        </w:rPr>
      </w:pPr>
      <w:r w:rsidRPr="00502678">
        <w:rPr>
          <w:rFonts w:hAnsi="ＭＳ ゴシック" w:hint="eastAsia"/>
          <w:b/>
          <w:sz w:val="22"/>
          <w:szCs w:val="24"/>
        </w:rPr>
        <w:t xml:space="preserve">　</w:t>
      </w:r>
      <w:r w:rsidR="00382C49" w:rsidRPr="00502678">
        <w:rPr>
          <w:rFonts w:hAnsi="ＭＳ ゴシック" w:hint="eastAsia"/>
          <w:b/>
          <w:sz w:val="22"/>
          <w:szCs w:val="24"/>
        </w:rPr>
        <w:t>②　登録情報の共有</w:t>
      </w:r>
    </w:p>
    <w:p w14:paraId="2E5A290D" w14:textId="77777777" w:rsidR="00382C49" w:rsidRPr="00502678" w:rsidRDefault="00EF164E" w:rsidP="00FE4C8E">
      <w:pPr>
        <w:ind w:left="418" w:hangingChars="190" w:hanging="418"/>
        <w:jc w:val="left"/>
        <w:rPr>
          <w:rFonts w:hAnsi="ＭＳ ゴシック"/>
          <w:sz w:val="22"/>
          <w:szCs w:val="24"/>
        </w:rPr>
      </w:pPr>
      <w:r w:rsidRPr="00502678">
        <w:rPr>
          <w:rFonts w:hAnsi="ＭＳ ゴシック" w:hint="eastAsia"/>
          <w:sz w:val="22"/>
          <w:szCs w:val="24"/>
        </w:rPr>
        <w:t xml:space="preserve">　　　</w:t>
      </w:r>
      <w:r w:rsidR="00382C49" w:rsidRPr="00502678">
        <w:rPr>
          <w:rFonts w:hAnsi="ＭＳ ゴシック" w:hint="eastAsia"/>
          <w:sz w:val="22"/>
          <w:szCs w:val="24"/>
        </w:rPr>
        <w:t>管轄都道府県知事は、自立相談支援機関があっせんを行うことができるよう、認定就労訓練事業台帳に登録した情報を管内の福祉事務所設置自治体に提供する。また、複数の管轄都道府県知事等で協議を行い、それぞれが認定した就労訓練事業に関する情報を共有することも可能である。</w:t>
      </w:r>
    </w:p>
    <w:p w14:paraId="53E5B565" w14:textId="77777777" w:rsidR="00382C49" w:rsidRPr="00502678" w:rsidRDefault="0062279A" w:rsidP="00FE4C8E">
      <w:pPr>
        <w:ind w:left="418" w:hangingChars="190" w:hanging="418"/>
        <w:jc w:val="left"/>
        <w:rPr>
          <w:rFonts w:hAnsi="ＭＳ ゴシック"/>
          <w:sz w:val="22"/>
          <w:szCs w:val="24"/>
        </w:rPr>
      </w:pPr>
      <w:r w:rsidRPr="00502678">
        <w:rPr>
          <w:rFonts w:hAnsi="ＭＳ ゴシック" w:hint="eastAsia"/>
          <w:sz w:val="22"/>
          <w:szCs w:val="24"/>
        </w:rPr>
        <w:t xml:space="preserve">　　　</w:t>
      </w:r>
      <w:r w:rsidR="00382C49" w:rsidRPr="00502678">
        <w:rPr>
          <w:rFonts w:hAnsi="ＭＳ ゴシック" w:hint="eastAsia"/>
          <w:sz w:val="22"/>
          <w:szCs w:val="24"/>
        </w:rPr>
        <w:t>なお、福祉事務所設置自治体は、自立相談支援事業を委託している場合は、委託先事業者に情報を提供する。</w:t>
      </w:r>
    </w:p>
    <w:p w14:paraId="2E6CD65F" w14:textId="77777777" w:rsidR="00382C49" w:rsidRPr="00502678" w:rsidRDefault="00382C49" w:rsidP="00D50B95">
      <w:pPr>
        <w:spacing w:line="240" w:lineRule="exact"/>
        <w:jc w:val="left"/>
        <w:rPr>
          <w:rFonts w:hAnsi="ＭＳ ゴシック"/>
          <w:sz w:val="22"/>
          <w:szCs w:val="24"/>
        </w:rPr>
      </w:pPr>
    </w:p>
    <w:p w14:paraId="2068C13F" w14:textId="66EDF862" w:rsidR="00382C49" w:rsidRPr="00481B3D" w:rsidRDefault="00382C49" w:rsidP="006F3567">
      <w:pPr>
        <w:pStyle w:val="2"/>
      </w:pPr>
      <w:bookmarkStart w:id="114" w:name="_Toc31135078"/>
      <w:r w:rsidRPr="00481B3D">
        <w:rPr>
          <w:rFonts w:hint="eastAsia"/>
        </w:rPr>
        <w:t>６　事業開始後の手続</w:t>
      </w:r>
      <w:bookmarkEnd w:id="114"/>
    </w:p>
    <w:p w14:paraId="6DCA5358" w14:textId="77777777" w:rsidR="00382C49" w:rsidRPr="00502678" w:rsidRDefault="00382C49" w:rsidP="00FE4C8E">
      <w:pPr>
        <w:jc w:val="left"/>
        <w:rPr>
          <w:rFonts w:hAnsi="ＭＳ ゴシック"/>
          <w:b/>
          <w:sz w:val="22"/>
          <w:szCs w:val="24"/>
        </w:rPr>
      </w:pPr>
      <w:r w:rsidRPr="00502678">
        <w:rPr>
          <w:rFonts w:hAnsi="ＭＳ ゴシック" w:hint="eastAsia"/>
          <w:b/>
          <w:sz w:val="22"/>
          <w:szCs w:val="24"/>
        </w:rPr>
        <w:t>（１）事業の開始【事業者】</w:t>
      </w:r>
    </w:p>
    <w:p w14:paraId="05EC3F6C" w14:textId="77777777" w:rsidR="00382C49" w:rsidRPr="00502678" w:rsidRDefault="0062279A" w:rsidP="00D170F4">
      <w:pPr>
        <w:ind w:left="442" w:hangingChars="200" w:hanging="442"/>
        <w:jc w:val="left"/>
        <w:rPr>
          <w:rFonts w:hAnsi="ＭＳ ゴシック"/>
          <w:sz w:val="22"/>
          <w:szCs w:val="24"/>
        </w:rPr>
      </w:pPr>
      <w:r w:rsidRPr="00502678">
        <w:rPr>
          <w:rFonts w:hAnsi="ＭＳ ゴシック" w:hint="eastAsia"/>
          <w:b/>
          <w:sz w:val="22"/>
          <w:szCs w:val="24"/>
        </w:rPr>
        <w:t xml:space="preserve">　　</w:t>
      </w:r>
      <w:r w:rsidR="00D170F4" w:rsidRPr="00502678">
        <w:rPr>
          <w:rFonts w:hAnsi="ＭＳ ゴシック" w:hint="eastAsia"/>
          <w:b/>
          <w:sz w:val="22"/>
          <w:szCs w:val="24"/>
        </w:rPr>
        <w:t xml:space="preserve">　</w:t>
      </w:r>
      <w:r w:rsidR="00382C49" w:rsidRPr="00502678">
        <w:rPr>
          <w:rFonts w:hAnsi="ＭＳ ゴシック" w:hint="eastAsia"/>
          <w:sz w:val="22"/>
          <w:szCs w:val="24"/>
        </w:rPr>
        <w:t>認定就労訓練事業者は、自立相談支援機関のあっせんを受け、生活困窮者や生活保護受給者を受け入れることができる。なお、生活困窮者、生活保護受給者を含め</w:t>
      </w:r>
      <w:r w:rsidR="00382C49" w:rsidRPr="00502678">
        <w:rPr>
          <w:rFonts w:hAnsi="ＭＳ ゴシック"/>
          <w:sz w:val="22"/>
          <w:szCs w:val="24"/>
        </w:rPr>
        <w:t>10名</w:t>
      </w:r>
      <w:r w:rsidR="00382C49" w:rsidRPr="00502678">
        <w:rPr>
          <w:rFonts w:hAnsi="ＭＳ ゴシック" w:hint="eastAsia"/>
          <w:sz w:val="22"/>
          <w:szCs w:val="24"/>
        </w:rPr>
        <w:t>以上の定員を設け、第２種社会福祉事業として認定就労訓練事業を実施する場合（以下単に「第２種社会福祉事業として認定就労訓練事業を実施する場合」という。）は、事業者は、当該事業の開始の日から１月以内に、管轄都道府県知事等に事業開始届を提出しなければならない（社会福祉法第</w:t>
      </w:r>
      <w:r w:rsidR="00382C49" w:rsidRPr="00502678">
        <w:rPr>
          <w:rFonts w:hAnsi="ＭＳ ゴシック"/>
          <w:sz w:val="22"/>
          <w:szCs w:val="24"/>
        </w:rPr>
        <w:t>69条第１項）。なお、この際、事業者は生活困窮者就労訓練事業認定通知書の写しを添付することとする。</w:t>
      </w:r>
    </w:p>
    <w:p w14:paraId="5349CDCD" w14:textId="77777777" w:rsidR="00382C49" w:rsidRPr="00502678" w:rsidRDefault="00382C49" w:rsidP="00D50B95">
      <w:pPr>
        <w:spacing w:line="220" w:lineRule="exact"/>
        <w:ind w:leftChars="400" w:left="840" w:firstLineChars="100" w:firstLine="221"/>
        <w:jc w:val="left"/>
        <w:rPr>
          <w:rFonts w:hAnsi="ＭＳ ゴシック"/>
          <w:b/>
          <w:sz w:val="22"/>
          <w:szCs w:val="24"/>
        </w:rPr>
      </w:pPr>
    </w:p>
    <w:p w14:paraId="51691AD2" w14:textId="77777777" w:rsidR="00382C49" w:rsidRPr="00502678" w:rsidRDefault="00382C49" w:rsidP="00FE4C8E">
      <w:pPr>
        <w:jc w:val="left"/>
        <w:rPr>
          <w:rFonts w:hAnsi="ＭＳ ゴシック"/>
          <w:b/>
          <w:sz w:val="22"/>
          <w:szCs w:val="24"/>
        </w:rPr>
      </w:pPr>
      <w:r w:rsidRPr="00502678">
        <w:rPr>
          <w:rFonts w:hAnsi="ＭＳ ゴシック" w:hint="eastAsia"/>
          <w:b/>
          <w:sz w:val="22"/>
          <w:szCs w:val="24"/>
        </w:rPr>
        <w:t>（２）事業の変更</w:t>
      </w:r>
    </w:p>
    <w:p w14:paraId="4836D2F7" w14:textId="77777777" w:rsidR="00382C49" w:rsidRPr="00502678" w:rsidRDefault="0062279A" w:rsidP="00FE4C8E">
      <w:pPr>
        <w:jc w:val="left"/>
        <w:rPr>
          <w:rFonts w:hAnsi="ＭＳ ゴシック"/>
          <w:b/>
          <w:sz w:val="22"/>
          <w:szCs w:val="24"/>
        </w:rPr>
      </w:pPr>
      <w:r w:rsidRPr="00502678">
        <w:rPr>
          <w:rFonts w:hAnsi="ＭＳ ゴシック" w:hint="eastAsia"/>
          <w:b/>
          <w:sz w:val="22"/>
          <w:szCs w:val="24"/>
        </w:rPr>
        <w:t xml:space="preserve">　</w:t>
      </w:r>
      <w:r w:rsidR="00382C49" w:rsidRPr="00502678">
        <w:rPr>
          <w:rFonts w:hAnsi="ＭＳ ゴシック" w:hint="eastAsia"/>
          <w:b/>
          <w:sz w:val="22"/>
          <w:szCs w:val="24"/>
        </w:rPr>
        <w:t>①　事業変更の届出【事業者】</w:t>
      </w:r>
    </w:p>
    <w:p w14:paraId="7A481E0D" w14:textId="77777777" w:rsidR="00382C49" w:rsidRPr="00502678" w:rsidRDefault="0062279A" w:rsidP="00FE4C8E">
      <w:pPr>
        <w:ind w:left="418" w:hangingChars="190" w:hanging="418"/>
        <w:jc w:val="left"/>
        <w:rPr>
          <w:rFonts w:hAnsi="ＭＳ ゴシック"/>
          <w:sz w:val="22"/>
          <w:szCs w:val="24"/>
        </w:rPr>
      </w:pPr>
      <w:r w:rsidRPr="00502678">
        <w:rPr>
          <w:rFonts w:hAnsi="ＭＳ ゴシック" w:hint="eastAsia"/>
          <w:sz w:val="22"/>
          <w:szCs w:val="24"/>
        </w:rPr>
        <w:t xml:space="preserve">　　　</w:t>
      </w:r>
      <w:r w:rsidR="00382C49" w:rsidRPr="00502678">
        <w:rPr>
          <w:rFonts w:hAnsi="ＭＳ ゴシック" w:hint="eastAsia"/>
          <w:sz w:val="22"/>
          <w:szCs w:val="24"/>
        </w:rPr>
        <w:t>認定就労訓練事業者は、認定就労訓練事業について、５</w:t>
      </w:r>
      <w:r w:rsidR="001A15A4" w:rsidRPr="00502678">
        <w:rPr>
          <w:rFonts w:hAnsi="ＭＳ ゴシック" w:hint="eastAsia"/>
          <w:sz w:val="22"/>
          <w:szCs w:val="24"/>
        </w:rPr>
        <w:t>の</w:t>
      </w:r>
      <w:r w:rsidR="00382C49" w:rsidRPr="00502678">
        <w:rPr>
          <w:rFonts w:hAnsi="ＭＳ ゴシック" w:hint="eastAsia"/>
          <w:sz w:val="22"/>
          <w:szCs w:val="24"/>
        </w:rPr>
        <w:t>（１）</w:t>
      </w:r>
      <w:r w:rsidR="001A15A4" w:rsidRPr="00502678">
        <w:rPr>
          <w:rFonts w:hAnsi="ＭＳ ゴシック" w:hint="eastAsia"/>
          <w:sz w:val="22"/>
          <w:szCs w:val="24"/>
        </w:rPr>
        <w:t>の</w:t>
      </w:r>
      <w:r w:rsidR="00382C49" w:rsidRPr="00502678">
        <w:rPr>
          <w:rFonts w:hAnsi="ＭＳ ゴシック" w:hint="eastAsia"/>
          <w:sz w:val="22"/>
          <w:szCs w:val="24"/>
        </w:rPr>
        <w:t>①に掲げる事項（（オ）から（キ）までに掲げる事項を除く。）に変更があった場合は速やかに変更のあった事項及び年月日を、５</w:t>
      </w:r>
      <w:r w:rsidR="001A15A4" w:rsidRPr="00502678">
        <w:rPr>
          <w:rFonts w:hAnsi="ＭＳ ゴシック" w:hint="eastAsia"/>
          <w:sz w:val="22"/>
          <w:szCs w:val="24"/>
        </w:rPr>
        <w:t>の</w:t>
      </w:r>
      <w:r w:rsidR="00382C49" w:rsidRPr="00502678">
        <w:rPr>
          <w:rFonts w:hAnsi="ＭＳ ゴシック" w:hint="eastAsia"/>
          <w:sz w:val="22"/>
          <w:szCs w:val="24"/>
        </w:rPr>
        <w:t>（１）</w:t>
      </w:r>
      <w:r w:rsidR="001A15A4" w:rsidRPr="00502678">
        <w:rPr>
          <w:rFonts w:hAnsi="ＭＳ ゴシック" w:hint="eastAsia"/>
          <w:sz w:val="22"/>
          <w:szCs w:val="24"/>
        </w:rPr>
        <w:t>の</w:t>
      </w:r>
      <w:r w:rsidR="00382C49" w:rsidRPr="00502678">
        <w:rPr>
          <w:rFonts w:hAnsi="ＭＳ ゴシック" w:hint="eastAsia"/>
          <w:sz w:val="22"/>
          <w:szCs w:val="24"/>
        </w:rPr>
        <w:t>（オ）から（キ）までに掲げる事項について変更をしようとする場合にはあらかじめその旨を、</w:t>
      </w:r>
      <w:r w:rsidR="006C2A40" w:rsidRPr="00502678">
        <w:rPr>
          <w:rFonts w:hAnsi="ＭＳ ゴシック" w:hint="eastAsia"/>
          <w:sz w:val="22"/>
          <w:szCs w:val="24"/>
        </w:rPr>
        <w:t>「</w:t>
      </w:r>
      <w:r w:rsidR="00382C49" w:rsidRPr="00502678">
        <w:rPr>
          <w:rFonts w:hAnsi="ＭＳ ゴシック" w:hint="eastAsia"/>
          <w:sz w:val="22"/>
          <w:szCs w:val="24"/>
        </w:rPr>
        <w:t>認定生活困窮者就労訓練事業変更届</w:t>
      </w:r>
      <w:r w:rsidR="006C2A40" w:rsidRPr="00502678">
        <w:rPr>
          <w:rFonts w:hAnsi="ＭＳ ゴシック" w:hint="eastAsia"/>
          <w:sz w:val="22"/>
          <w:szCs w:val="24"/>
        </w:rPr>
        <w:t>」</w:t>
      </w:r>
      <w:r w:rsidR="00382C49" w:rsidRPr="00502678">
        <w:rPr>
          <w:rFonts w:hAnsi="ＭＳ ゴシック" w:hint="eastAsia"/>
          <w:sz w:val="22"/>
          <w:szCs w:val="24"/>
        </w:rPr>
        <w:t>（事前届出事項については様式</w:t>
      </w:r>
      <w:r w:rsidR="004E698A" w:rsidRPr="00502678">
        <w:rPr>
          <w:rFonts w:hAnsi="ＭＳ ゴシック" w:hint="eastAsia"/>
          <w:sz w:val="22"/>
          <w:szCs w:val="24"/>
        </w:rPr>
        <w:t>５</w:t>
      </w:r>
      <w:r w:rsidR="00382C49" w:rsidRPr="00502678">
        <w:rPr>
          <w:rFonts w:hAnsi="ＭＳ ゴシック" w:hint="eastAsia"/>
          <w:sz w:val="22"/>
          <w:szCs w:val="24"/>
        </w:rPr>
        <w:t>、事後届出事項については様式</w:t>
      </w:r>
      <w:r w:rsidR="004E698A" w:rsidRPr="00502678">
        <w:rPr>
          <w:rFonts w:hAnsi="ＭＳ ゴシック" w:hint="eastAsia"/>
          <w:sz w:val="22"/>
          <w:szCs w:val="24"/>
        </w:rPr>
        <w:t>４</w:t>
      </w:r>
      <w:r w:rsidR="00382C49" w:rsidRPr="00502678">
        <w:rPr>
          <w:rFonts w:hAnsi="ＭＳ ゴシック" w:hint="eastAsia"/>
          <w:sz w:val="22"/>
          <w:szCs w:val="24"/>
        </w:rPr>
        <w:t>）により、管轄都道府県知事等に届け出なければならない（則第</w:t>
      </w:r>
      <w:r w:rsidR="00382C49" w:rsidRPr="00502678">
        <w:rPr>
          <w:rFonts w:hAnsi="ＭＳ ゴシック"/>
          <w:sz w:val="22"/>
          <w:szCs w:val="24"/>
        </w:rPr>
        <w:t>22条）。</w:t>
      </w:r>
    </w:p>
    <w:p w14:paraId="3BB5CE23" w14:textId="77777777" w:rsidR="00382C49" w:rsidRPr="00502678" w:rsidRDefault="0062279A" w:rsidP="00FE4C8E">
      <w:pPr>
        <w:ind w:left="418" w:hangingChars="190" w:hanging="418"/>
        <w:jc w:val="left"/>
        <w:rPr>
          <w:rFonts w:hAnsi="ＭＳ ゴシック"/>
          <w:sz w:val="22"/>
          <w:szCs w:val="24"/>
        </w:rPr>
      </w:pPr>
      <w:r w:rsidRPr="00502678">
        <w:rPr>
          <w:rFonts w:hAnsi="ＭＳ ゴシック" w:hint="eastAsia"/>
          <w:sz w:val="22"/>
          <w:szCs w:val="24"/>
        </w:rPr>
        <w:t xml:space="preserve">　　　</w:t>
      </w:r>
      <w:r w:rsidR="00382C49" w:rsidRPr="00502678">
        <w:rPr>
          <w:rFonts w:hAnsi="ＭＳ ゴシック" w:hint="eastAsia"/>
          <w:sz w:val="22"/>
          <w:szCs w:val="24"/>
        </w:rPr>
        <w:t>また、第２種社会福祉事業として認定就労訓練事業を実施する場合は、これとは別途、変更の日から１月以内に、社会福祉法第</w:t>
      </w:r>
      <w:r w:rsidR="00382C49" w:rsidRPr="00502678">
        <w:rPr>
          <w:rFonts w:hAnsi="ＭＳ ゴシック"/>
          <w:sz w:val="22"/>
          <w:szCs w:val="24"/>
        </w:rPr>
        <w:t>69条第２項に基づく届出が必要であるため、認定生活困窮者就労訓練事業変更届を受理した際は、必要に応じて、その旨を認定就労訓練事業者に伝達する。</w:t>
      </w:r>
    </w:p>
    <w:p w14:paraId="48B1E078" w14:textId="77777777" w:rsidR="00382C49" w:rsidRPr="00502678" w:rsidRDefault="00382C49" w:rsidP="00D50B95">
      <w:pPr>
        <w:spacing w:line="340" w:lineRule="exact"/>
        <w:jc w:val="left"/>
        <w:rPr>
          <w:rFonts w:hAnsi="ＭＳ ゴシック"/>
          <w:sz w:val="22"/>
          <w:szCs w:val="24"/>
        </w:rPr>
      </w:pPr>
    </w:p>
    <w:p w14:paraId="6AFD2792" w14:textId="77777777" w:rsidR="00382C49" w:rsidRPr="00502678" w:rsidRDefault="0062279A" w:rsidP="00D170F4">
      <w:pPr>
        <w:jc w:val="left"/>
        <w:rPr>
          <w:rFonts w:hAnsi="ＭＳ ゴシック"/>
          <w:b/>
          <w:sz w:val="22"/>
          <w:szCs w:val="24"/>
        </w:rPr>
      </w:pPr>
      <w:r w:rsidRPr="00502678">
        <w:rPr>
          <w:rFonts w:hAnsi="ＭＳ ゴシック" w:hint="eastAsia"/>
          <w:b/>
          <w:sz w:val="22"/>
          <w:szCs w:val="24"/>
        </w:rPr>
        <w:t xml:space="preserve">　</w:t>
      </w:r>
      <w:r w:rsidR="00382C49" w:rsidRPr="00502678">
        <w:rPr>
          <w:rFonts w:hAnsi="ＭＳ ゴシック" w:hint="eastAsia"/>
          <w:b/>
          <w:sz w:val="22"/>
          <w:szCs w:val="24"/>
        </w:rPr>
        <w:t>②　認定情報の変更登録等</w:t>
      </w:r>
    </w:p>
    <w:p w14:paraId="0CE3ECED" w14:textId="77777777" w:rsidR="00382C49" w:rsidRPr="00502678" w:rsidRDefault="0062279A" w:rsidP="00FE4C8E">
      <w:pPr>
        <w:jc w:val="left"/>
        <w:rPr>
          <w:rFonts w:hAnsi="ＭＳ ゴシック"/>
          <w:sz w:val="22"/>
          <w:szCs w:val="24"/>
        </w:rPr>
      </w:pPr>
      <w:r w:rsidRPr="00502678">
        <w:rPr>
          <w:rFonts w:hAnsi="ＭＳ ゴシック" w:hint="eastAsia"/>
          <w:sz w:val="22"/>
          <w:szCs w:val="24"/>
        </w:rPr>
        <w:t xml:space="preserve">　　</w:t>
      </w:r>
      <w:r w:rsidR="00382C49" w:rsidRPr="00502678">
        <w:rPr>
          <w:rFonts w:hAnsi="ＭＳ ゴシック" w:hint="eastAsia"/>
          <w:sz w:val="22"/>
          <w:szCs w:val="24"/>
        </w:rPr>
        <w:t>ア　認定情報の変更登録</w:t>
      </w:r>
    </w:p>
    <w:p w14:paraId="1F04EE55" w14:textId="77777777" w:rsidR="00382C49" w:rsidRPr="00502678" w:rsidRDefault="0062279A" w:rsidP="00FE4C8E">
      <w:pPr>
        <w:ind w:left="735" w:hangingChars="334" w:hanging="735"/>
        <w:jc w:val="left"/>
        <w:rPr>
          <w:rFonts w:hAnsi="ＭＳ ゴシック"/>
          <w:sz w:val="22"/>
          <w:szCs w:val="24"/>
        </w:rPr>
      </w:pPr>
      <w:r w:rsidRPr="00502678">
        <w:rPr>
          <w:rFonts w:hAnsi="ＭＳ ゴシック" w:hint="eastAsia"/>
          <w:sz w:val="22"/>
          <w:szCs w:val="24"/>
        </w:rPr>
        <w:t xml:space="preserve">　　　　</w:t>
      </w:r>
      <w:r w:rsidR="00382C49" w:rsidRPr="00502678">
        <w:rPr>
          <w:rFonts w:hAnsi="ＭＳ ゴシック" w:hint="eastAsia"/>
          <w:sz w:val="22"/>
          <w:szCs w:val="24"/>
        </w:rPr>
        <w:t>管轄都道府県知事は、認定生活困窮者就労訓練事業変更届を受理した場合は、速やかに認定就労訓練事業台帳の更新（以下「変更登録」という）を行う。</w:t>
      </w:r>
    </w:p>
    <w:p w14:paraId="1B37E921" w14:textId="77777777" w:rsidR="00382C49" w:rsidRPr="00502678" w:rsidRDefault="0062279A" w:rsidP="00FE4C8E">
      <w:pPr>
        <w:jc w:val="left"/>
        <w:rPr>
          <w:rFonts w:hAnsi="ＭＳ ゴシック"/>
          <w:sz w:val="22"/>
          <w:szCs w:val="24"/>
        </w:rPr>
      </w:pPr>
      <w:r w:rsidRPr="00502678">
        <w:rPr>
          <w:rFonts w:hAnsi="ＭＳ ゴシック" w:hint="eastAsia"/>
          <w:sz w:val="22"/>
          <w:szCs w:val="24"/>
        </w:rPr>
        <w:t xml:space="preserve">　　</w:t>
      </w:r>
      <w:r w:rsidR="00382C49" w:rsidRPr="00502678">
        <w:rPr>
          <w:rFonts w:hAnsi="ＭＳ ゴシック" w:hint="eastAsia"/>
          <w:sz w:val="22"/>
          <w:szCs w:val="24"/>
        </w:rPr>
        <w:t>イ　変更登録に係る情報の提供</w:t>
      </w:r>
    </w:p>
    <w:p w14:paraId="4AF75DF2" w14:textId="77777777" w:rsidR="00382C49" w:rsidRPr="00502678" w:rsidRDefault="0062279A" w:rsidP="00FE4C8E">
      <w:pPr>
        <w:ind w:left="735" w:hangingChars="334" w:hanging="735"/>
        <w:jc w:val="left"/>
        <w:rPr>
          <w:rFonts w:hAnsi="ＭＳ ゴシック"/>
          <w:sz w:val="22"/>
          <w:szCs w:val="24"/>
        </w:rPr>
      </w:pPr>
      <w:r w:rsidRPr="00502678">
        <w:rPr>
          <w:rFonts w:hAnsi="ＭＳ ゴシック" w:hint="eastAsia"/>
          <w:sz w:val="22"/>
          <w:szCs w:val="24"/>
        </w:rPr>
        <w:t xml:space="preserve">　　　　</w:t>
      </w:r>
      <w:r w:rsidR="00382C49" w:rsidRPr="00502678">
        <w:rPr>
          <w:rFonts w:hAnsi="ＭＳ ゴシック" w:hint="eastAsia"/>
          <w:sz w:val="22"/>
          <w:szCs w:val="24"/>
        </w:rPr>
        <w:t>管轄都道府県知事等は、当該変更登録に係る情報を管内の福祉事務所設置自治体に提</w:t>
      </w:r>
      <w:r w:rsidR="00382C49" w:rsidRPr="00502678">
        <w:rPr>
          <w:rFonts w:hAnsi="ＭＳ ゴシック" w:hint="eastAsia"/>
          <w:sz w:val="22"/>
          <w:szCs w:val="24"/>
        </w:rPr>
        <w:lastRenderedPageBreak/>
        <w:t>供する。また、認定就労訓練事業に関する情報を複数の管轄都道府県知事等で共有している場合は、当該変更登録に係る情報を提供する。</w:t>
      </w:r>
    </w:p>
    <w:p w14:paraId="0EDBE748" w14:textId="77777777" w:rsidR="008355DA" w:rsidRPr="00502678" w:rsidRDefault="0062279A" w:rsidP="00FE4C8E">
      <w:pPr>
        <w:ind w:left="629" w:hangingChars="286" w:hanging="629"/>
        <w:jc w:val="left"/>
        <w:rPr>
          <w:rFonts w:hAnsi="ＭＳ ゴシック"/>
          <w:sz w:val="22"/>
          <w:szCs w:val="24"/>
        </w:rPr>
      </w:pPr>
      <w:r w:rsidRPr="00502678">
        <w:rPr>
          <w:rFonts w:hAnsi="ＭＳ ゴシック" w:hint="eastAsia"/>
          <w:sz w:val="22"/>
          <w:szCs w:val="24"/>
        </w:rPr>
        <w:t xml:space="preserve">　　　　</w:t>
      </w:r>
      <w:r w:rsidR="00382C49" w:rsidRPr="00502678">
        <w:rPr>
          <w:rFonts w:hAnsi="ＭＳ ゴシック" w:hint="eastAsia"/>
          <w:sz w:val="22"/>
          <w:szCs w:val="24"/>
        </w:rPr>
        <w:t>なお、福祉事務所設置自治体は、自立相談支援事業を委託している場合は、委託先事業者に情報を提供する。</w:t>
      </w:r>
      <w:r w:rsidR="008355DA" w:rsidRPr="00502678">
        <w:rPr>
          <w:rFonts w:hAnsi="ＭＳ ゴシック"/>
          <w:sz w:val="22"/>
          <w:szCs w:val="24"/>
        </w:rPr>
        <w:br w:type="page"/>
      </w:r>
    </w:p>
    <w:p w14:paraId="25446AE2" w14:textId="77777777" w:rsidR="00382C49" w:rsidRPr="00502678" w:rsidRDefault="00382C49" w:rsidP="00D170F4">
      <w:pPr>
        <w:jc w:val="left"/>
        <w:rPr>
          <w:rFonts w:hAnsi="ＭＳ ゴシック"/>
          <w:b/>
          <w:sz w:val="22"/>
          <w:szCs w:val="24"/>
        </w:rPr>
      </w:pPr>
      <w:r w:rsidRPr="00502678">
        <w:rPr>
          <w:rFonts w:hAnsi="ＭＳ ゴシック" w:hint="eastAsia"/>
          <w:b/>
          <w:sz w:val="22"/>
          <w:szCs w:val="24"/>
        </w:rPr>
        <w:lastRenderedPageBreak/>
        <w:t>（３）事業の廃止</w:t>
      </w:r>
    </w:p>
    <w:p w14:paraId="4CC51CA5" w14:textId="77777777" w:rsidR="00382C49" w:rsidRPr="00502678" w:rsidRDefault="0062279A" w:rsidP="00FE4C8E">
      <w:pPr>
        <w:jc w:val="left"/>
        <w:rPr>
          <w:rFonts w:hAnsi="ＭＳ ゴシック"/>
          <w:b/>
          <w:sz w:val="22"/>
          <w:szCs w:val="24"/>
        </w:rPr>
      </w:pPr>
      <w:r w:rsidRPr="00502678">
        <w:rPr>
          <w:rFonts w:hAnsi="ＭＳ ゴシック" w:hint="eastAsia"/>
          <w:b/>
          <w:sz w:val="22"/>
          <w:szCs w:val="24"/>
        </w:rPr>
        <w:t xml:space="preserve">　</w:t>
      </w:r>
      <w:r w:rsidR="00382C49" w:rsidRPr="00502678">
        <w:rPr>
          <w:rFonts w:hAnsi="ＭＳ ゴシック" w:hint="eastAsia"/>
          <w:b/>
          <w:sz w:val="22"/>
          <w:szCs w:val="24"/>
        </w:rPr>
        <w:t>①　事業廃止の届出【事業者】</w:t>
      </w:r>
    </w:p>
    <w:p w14:paraId="40E8B6CA" w14:textId="06588037" w:rsidR="00382C49" w:rsidRPr="00502678" w:rsidRDefault="0062279A" w:rsidP="00FE4C8E">
      <w:pPr>
        <w:ind w:left="418" w:hangingChars="190" w:hanging="418"/>
        <w:jc w:val="left"/>
        <w:rPr>
          <w:rFonts w:hAnsi="ＭＳ ゴシック"/>
          <w:sz w:val="22"/>
          <w:szCs w:val="24"/>
        </w:rPr>
      </w:pPr>
      <w:r w:rsidRPr="00502678">
        <w:rPr>
          <w:rFonts w:hAnsi="ＭＳ ゴシック" w:hint="eastAsia"/>
          <w:sz w:val="22"/>
          <w:szCs w:val="24"/>
        </w:rPr>
        <w:t xml:space="preserve">　　　</w:t>
      </w:r>
      <w:r w:rsidR="00382C49" w:rsidRPr="00502678">
        <w:rPr>
          <w:rFonts w:hAnsi="ＭＳ ゴシック" w:hint="eastAsia"/>
          <w:sz w:val="22"/>
          <w:szCs w:val="24"/>
        </w:rPr>
        <w:t>認定就労訓練事業者は、認定就労訓練事業を行わなくなったときは、</w:t>
      </w:r>
      <w:r w:rsidR="006C2A40" w:rsidRPr="00502678">
        <w:rPr>
          <w:rFonts w:hAnsi="ＭＳ ゴシック" w:hint="eastAsia"/>
          <w:sz w:val="22"/>
          <w:szCs w:val="24"/>
        </w:rPr>
        <w:t>「</w:t>
      </w:r>
      <w:r w:rsidR="00382C49" w:rsidRPr="00502678">
        <w:rPr>
          <w:rFonts w:hAnsi="ＭＳ ゴシック" w:hint="eastAsia"/>
          <w:sz w:val="22"/>
          <w:szCs w:val="24"/>
        </w:rPr>
        <w:t>認定生活困窮者就労訓練事業廃止届</w:t>
      </w:r>
      <w:r w:rsidR="006C2A40" w:rsidRPr="00502678">
        <w:rPr>
          <w:rFonts w:hAnsi="ＭＳ ゴシック" w:hint="eastAsia"/>
          <w:sz w:val="22"/>
          <w:szCs w:val="24"/>
        </w:rPr>
        <w:t>」</w:t>
      </w:r>
      <w:r w:rsidR="00382C49" w:rsidRPr="00502678">
        <w:rPr>
          <w:rFonts w:hAnsi="ＭＳ ゴシック" w:hint="eastAsia"/>
          <w:sz w:val="22"/>
          <w:szCs w:val="24"/>
        </w:rPr>
        <w:t>（様式</w:t>
      </w:r>
      <w:r w:rsidR="00286315" w:rsidRPr="00502678">
        <w:rPr>
          <w:rFonts w:hAnsi="ＭＳ ゴシック" w:hint="eastAsia"/>
          <w:sz w:val="22"/>
          <w:szCs w:val="24"/>
        </w:rPr>
        <w:t>６</w:t>
      </w:r>
      <w:r w:rsidR="00382C49" w:rsidRPr="00502678">
        <w:rPr>
          <w:rFonts w:hAnsi="ＭＳ ゴシック" w:hint="eastAsia"/>
          <w:sz w:val="22"/>
          <w:szCs w:val="24"/>
        </w:rPr>
        <w:t>）により、その旨を管轄都道府県知事等に届け出なければならない（則第</w:t>
      </w:r>
      <w:r w:rsidR="00382C49" w:rsidRPr="00502678">
        <w:rPr>
          <w:rFonts w:hAnsi="ＭＳ ゴシック"/>
          <w:sz w:val="22"/>
          <w:szCs w:val="24"/>
        </w:rPr>
        <w:t>23条）。</w:t>
      </w:r>
    </w:p>
    <w:p w14:paraId="3AB93CD9" w14:textId="77777777" w:rsidR="00382C49" w:rsidRPr="00502678" w:rsidRDefault="0062279A" w:rsidP="00FE4C8E">
      <w:pPr>
        <w:ind w:left="418" w:hangingChars="190" w:hanging="418"/>
        <w:jc w:val="left"/>
        <w:rPr>
          <w:rFonts w:hAnsi="ＭＳ ゴシック"/>
          <w:sz w:val="22"/>
          <w:szCs w:val="24"/>
        </w:rPr>
      </w:pPr>
      <w:r w:rsidRPr="00502678">
        <w:rPr>
          <w:rFonts w:hAnsi="ＭＳ ゴシック" w:hint="eastAsia"/>
          <w:sz w:val="22"/>
          <w:szCs w:val="24"/>
        </w:rPr>
        <w:t xml:space="preserve">　　　</w:t>
      </w:r>
      <w:r w:rsidR="00382C49" w:rsidRPr="00502678">
        <w:rPr>
          <w:rFonts w:hAnsi="ＭＳ ゴシック" w:hint="eastAsia"/>
          <w:sz w:val="22"/>
          <w:szCs w:val="24"/>
        </w:rPr>
        <w:t>また、第２種社会福祉事業として認定就労訓練事業を実施する場合は、これとは別途、廃止の日から１月以内に、社会福祉法第</w:t>
      </w:r>
      <w:r w:rsidR="00382C49" w:rsidRPr="00502678">
        <w:rPr>
          <w:rFonts w:hAnsi="ＭＳ ゴシック"/>
          <w:sz w:val="22"/>
          <w:szCs w:val="24"/>
        </w:rPr>
        <w:t>69条第２項に基づく届出が必要であるため、認定生活困窮者就労訓練事業廃止届を受理した際は、必要に応じて、その旨を認定就労訓練事業者に伝達する。</w:t>
      </w:r>
    </w:p>
    <w:p w14:paraId="6F602606" w14:textId="77777777" w:rsidR="00293DAB" w:rsidRPr="00502678" w:rsidRDefault="00293DAB" w:rsidP="00FE4C8E">
      <w:pPr>
        <w:ind w:left="418" w:hangingChars="190" w:hanging="418"/>
        <w:jc w:val="left"/>
        <w:rPr>
          <w:rFonts w:hAnsi="ＭＳ ゴシック"/>
          <w:sz w:val="22"/>
          <w:szCs w:val="24"/>
        </w:rPr>
      </w:pPr>
    </w:p>
    <w:p w14:paraId="569FA22C" w14:textId="77777777" w:rsidR="00382C49" w:rsidRPr="00502678" w:rsidRDefault="0047457B" w:rsidP="00D170F4">
      <w:pPr>
        <w:ind w:left="420" w:hangingChars="190" w:hanging="420"/>
        <w:jc w:val="left"/>
        <w:rPr>
          <w:rFonts w:hAnsi="ＭＳ ゴシック"/>
          <w:b/>
          <w:sz w:val="22"/>
          <w:szCs w:val="24"/>
        </w:rPr>
      </w:pPr>
      <w:r w:rsidRPr="00502678">
        <w:rPr>
          <w:rFonts w:hAnsi="ＭＳ ゴシック" w:hint="eastAsia"/>
          <w:b/>
          <w:sz w:val="22"/>
          <w:szCs w:val="24"/>
        </w:rPr>
        <w:t xml:space="preserve">　</w:t>
      </w:r>
      <w:r w:rsidR="00382C49" w:rsidRPr="00502678">
        <w:rPr>
          <w:rFonts w:hAnsi="ＭＳ ゴシック" w:hint="eastAsia"/>
          <w:b/>
          <w:sz w:val="22"/>
          <w:szCs w:val="24"/>
        </w:rPr>
        <w:t>②　認定情報の廃止登録等</w:t>
      </w:r>
    </w:p>
    <w:p w14:paraId="451D64B3" w14:textId="77777777" w:rsidR="00382C49" w:rsidRPr="00502678" w:rsidRDefault="0047457B" w:rsidP="00FE4C8E">
      <w:pPr>
        <w:jc w:val="left"/>
        <w:rPr>
          <w:rFonts w:hAnsi="ＭＳ ゴシック"/>
          <w:sz w:val="22"/>
          <w:szCs w:val="24"/>
        </w:rPr>
      </w:pPr>
      <w:r w:rsidRPr="00502678">
        <w:rPr>
          <w:rFonts w:hAnsi="ＭＳ ゴシック" w:hint="eastAsia"/>
          <w:sz w:val="22"/>
          <w:szCs w:val="24"/>
        </w:rPr>
        <w:t xml:space="preserve">　　</w:t>
      </w:r>
      <w:r w:rsidR="00382C49" w:rsidRPr="00502678">
        <w:rPr>
          <w:rFonts w:hAnsi="ＭＳ ゴシック" w:hint="eastAsia"/>
          <w:sz w:val="22"/>
          <w:szCs w:val="24"/>
        </w:rPr>
        <w:t>ア　認定情報の廃止登録</w:t>
      </w:r>
    </w:p>
    <w:p w14:paraId="13AD0464" w14:textId="77777777" w:rsidR="00382C49" w:rsidRPr="00502678" w:rsidRDefault="0047457B" w:rsidP="00FE4C8E">
      <w:pPr>
        <w:ind w:left="629" w:hangingChars="286" w:hanging="629"/>
        <w:jc w:val="left"/>
        <w:rPr>
          <w:rFonts w:hAnsi="ＭＳ ゴシック"/>
          <w:sz w:val="22"/>
          <w:szCs w:val="24"/>
        </w:rPr>
      </w:pPr>
      <w:r w:rsidRPr="00502678">
        <w:rPr>
          <w:rFonts w:hAnsi="ＭＳ ゴシック" w:hint="eastAsia"/>
          <w:sz w:val="22"/>
          <w:szCs w:val="24"/>
        </w:rPr>
        <w:t xml:space="preserve">　　　　</w:t>
      </w:r>
      <w:r w:rsidR="00382C49" w:rsidRPr="00502678">
        <w:rPr>
          <w:rFonts w:hAnsi="ＭＳ ゴシック" w:hint="eastAsia"/>
          <w:sz w:val="22"/>
          <w:szCs w:val="24"/>
        </w:rPr>
        <w:t>管轄都道府県知事等は、認定就労訓練事業廃止届を受理した場合は、速やかに認定就労訓練事業台帳の更新（以下「廃止登録」という。）を行う。</w:t>
      </w:r>
    </w:p>
    <w:p w14:paraId="6F8E303D" w14:textId="77777777" w:rsidR="00382C49" w:rsidRPr="00502678" w:rsidRDefault="0047457B" w:rsidP="00FE4C8E">
      <w:pPr>
        <w:ind w:left="629" w:hangingChars="286" w:hanging="629"/>
        <w:jc w:val="left"/>
        <w:rPr>
          <w:rFonts w:hAnsi="ＭＳ ゴシック"/>
          <w:sz w:val="22"/>
          <w:szCs w:val="24"/>
        </w:rPr>
      </w:pPr>
      <w:r w:rsidRPr="00502678">
        <w:rPr>
          <w:rFonts w:hAnsi="ＭＳ ゴシック" w:hint="eastAsia"/>
          <w:sz w:val="22"/>
          <w:szCs w:val="24"/>
        </w:rPr>
        <w:t xml:space="preserve">　　</w:t>
      </w:r>
      <w:r w:rsidR="00382C49" w:rsidRPr="00502678">
        <w:rPr>
          <w:rFonts w:hAnsi="ＭＳ ゴシック" w:hint="eastAsia"/>
          <w:sz w:val="22"/>
          <w:szCs w:val="24"/>
        </w:rPr>
        <w:t>イ　廃止登録に係る情報の提供</w:t>
      </w:r>
    </w:p>
    <w:p w14:paraId="3CDD920A" w14:textId="77777777" w:rsidR="00382C49" w:rsidRPr="00502678" w:rsidRDefault="0047457B" w:rsidP="00FE4C8E">
      <w:pPr>
        <w:ind w:left="629" w:hangingChars="286" w:hanging="629"/>
        <w:jc w:val="left"/>
        <w:rPr>
          <w:rFonts w:hAnsi="ＭＳ ゴシック"/>
          <w:sz w:val="22"/>
          <w:szCs w:val="24"/>
        </w:rPr>
      </w:pPr>
      <w:r w:rsidRPr="00502678">
        <w:rPr>
          <w:rFonts w:hAnsi="ＭＳ ゴシック" w:hint="eastAsia"/>
          <w:sz w:val="22"/>
          <w:szCs w:val="24"/>
        </w:rPr>
        <w:t xml:space="preserve">　　　　</w:t>
      </w:r>
      <w:r w:rsidR="00382C49" w:rsidRPr="00502678">
        <w:rPr>
          <w:rFonts w:hAnsi="ＭＳ ゴシック" w:hint="eastAsia"/>
          <w:sz w:val="22"/>
          <w:szCs w:val="24"/>
        </w:rPr>
        <w:t>管轄都道府県知事は、当該廃止登録に係る情報を管内の福祉事務所設置自治体に提供する。また、認定就労訓練事業に関する情報を複数の管轄都道府県知事等で共有している場合は、当該廃止登録に係る情報を提供する。</w:t>
      </w:r>
    </w:p>
    <w:p w14:paraId="1B386978" w14:textId="77777777" w:rsidR="0047457B" w:rsidRPr="00502678" w:rsidRDefault="0047457B" w:rsidP="00FE4C8E">
      <w:pPr>
        <w:ind w:left="629" w:hangingChars="286" w:hanging="629"/>
        <w:jc w:val="left"/>
        <w:rPr>
          <w:rFonts w:hAnsi="ＭＳ ゴシック"/>
          <w:sz w:val="22"/>
          <w:szCs w:val="24"/>
        </w:rPr>
      </w:pPr>
      <w:r w:rsidRPr="00502678">
        <w:rPr>
          <w:rFonts w:hAnsi="ＭＳ ゴシック" w:hint="eastAsia"/>
          <w:sz w:val="22"/>
          <w:szCs w:val="24"/>
        </w:rPr>
        <w:t xml:space="preserve">　　　　</w:t>
      </w:r>
      <w:r w:rsidR="00382C49" w:rsidRPr="00502678">
        <w:rPr>
          <w:rFonts w:hAnsi="ＭＳ ゴシック" w:hint="eastAsia"/>
          <w:sz w:val="22"/>
          <w:szCs w:val="24"/>
        </w:rPr>
        <w:t>なお、福祉事務所設置自治体は、自立相談支援事業を委託している場合は、委託先事業者に情報を提供する。</w:t>
      </w:r>
    </w:p>
    <w:p w14:paraId="5E32E048" w14:textId="77777777" w:rsidR="0047457B" w:rsidRPr="00502678" w:rsidRDefault="0047457B">
      <w:pPr>
        <w:widowControl/>
        <w:jc w:val="left"/>
        <w:rPr>
          <w:rFonts w:hAnsi="ＭＳ ゴシック"/>
          <w:sz w:val="22"/>
          <w:szCs w:val="24"/>
        </w:rPr>
      </w:pPr>
    </w:p>
    <w:p w14:paraId="60D31321" w14:textId="77777777" w:rsidR="00382C49" w:rsidRPr="00481B3D" w:rsidRDefault="00293DAB" w:rsidP="00FE4C8E">
      <w:pPr>
        <w:rPr>
          <w:rFonts w:hAnsi="ＭＳ ゴシック"/>
          <w:szCs w:val="20"/>
        </w:rPr>
      </w:pPr>
      <w:r w:rsidRPr="00481B3D">
        <w:rPr>
          <w:rFonts w:hAnsi="ＭＳ ゴシック" w:hint="eastAsia"/>
          <w:szCs w:val="20"/>
        </w:rPr>
        <w:t xml:space="preserve">　</w:t>
      </w:r>
      <w:r w:rsidR="0047457B" w:rsidRPr="00481B3D">
        <w:rPr>
          <w:rFonts w:hAnsi="ＭＳ ゴシック" w:hint="eastAsia"/>
          <w:szCs w:val="20"/>
        </w:rPr>
        <w:t>図表</w:t>
      </w:r>
      <w:r w:rsidR="0047457B" w:rsidRPr="00481B3D">
        <w:rPr>
          <w:rFonts w:hAnsi="ＭＳ ゴシック"/>
          <w:szCs w:val="20"/>
        </w:rPr>
        <w:t>7-1</w:t>
      </w:r>
      <w:r w:rsidR="00382C49" w:rsidRPr="00481B3D">
        <w:rPr>
          <w:rFonts w:hAnsi="ＭＳ ゴシック" w:hint="eastAsia"/>
          <w:szCs w:val="20"/>
        </w:rPr>
        <w:t xml:space="preserve">　認定等に係る記載・届</w:t>
      </w:r>
      <w:r w:rsidR="0047457B" w:rsidRPr="00481B3D">
        <w:rPr>
          <w:rFonts w:hAnsi="ＭＳ ゴシック" w:hint="eastAsia"/>
          <w:szCs w:val="20"/>
        </w:rPr>
        <w:t>出</w:t>
      </w:r>
      <w:r w:rsidR="00382C49" w:rsidRPr="00481B3D">
        <w:rPr>
          <w:rFonts w:hAnsi="ＭＳ ゴシック" w:hint="eastAsia"/>
          <w:szCs w:val="20"/>
        </w:rPr>
        <w:t>事項一覧</w:t>
      </w:r>
    </w:p>
    <w:tbl>
      <w:tblPr>
        <w:tblW w:w="9020" w:type="dxa"/>
        <w:jc w:val="center"/>
        <w:tblCellMar>
          <w:left w:w="99" w:type="dxa"/>
          <w:right w:w="99" w:type="dxa"/>
        </w:tblCellMar>
        <w:tblLook w:val="04A0" w:firstRow="1" w:lastRow="0" w:firstColumn="1" w:lastColumn="0" w:noHBand="0" w:noVBand="1"/>
      </w:tblPr>
      <w:tblGrid>
        <w:gridCol w:w="5842"/>
        <w:gridCol w:w="1619"/>
        <w:gridCol w:w="1559"/>
      </w:tblGrid>
      <w:tr w:rsidR="009E1D49" w:rsidRPr="00481B3D" w14:paraId="35801B6B" w14:textId="77777777" w:rsidTr="00FE4C8E">
        <w:trPr>
          <w:trHeight w:val="700"/>
          <w:jc w:val="center"/>
        </w:trPr>
        <w:tc>
          <w:tcPr>
            <w:tcW w:w="5842" w:type="dxa"/>
            <w:tcBorders>
              <w:top w:val="single" w:sz="8" w:space="0" w:color="auto"/>
              <w:left w:val="single" w:sz="8" w:space="0" w:color="auto"/>
              <w:bottom w:val="double" w:sz="6" w:space="0" w:color="auto"/>
              <w:right w:val="single" w:sz="4" w:space="0" w:color="auto"/>
            </w:tcBorders>
            <w:shd w:val="clear" w:color="auto" w:fill="auto"/>
            <w:noWrap/>
            <w:vAlign w:val="center"/>
            <w:hideMark/>
          </w:tcPr>
          <w:p w14:paraId="1C91C530" w14:textId="77777777" w:rsidR="00382C49" w:rsidRPr="00502678" w:rsidRDefault="00382C49" w:rsidP="00FE4C8E">
            <w:pPr>
              <w:widowControl/>
              <w:snapToGrid w:val="0"/>
              <w:jc w:val="center"/>
              <w:rPr>
                <w:rFonts w:hAnsi="ＭＳ ゴシック" w:cs="ＭＳ Ｐゴシック"/>
                <w:kern w:val="0"/>
                <w:sz w:val="18"/>
                <w:szCs w:val="18"/>
              </w:rPr>
            </w:pPr>
            <w:r w:rsidRPr="00502678">
              <w:rPr>
                <w:rFonts w:hAnsi="ＭＳ ゴシック" w:cs="ＭＳ Ｐゴシック" w:hint="eastAsia"/>
                <w:kern w:val="0"/>
                <w:sz w:val="18"/>
                <w:szCs w:val="18"/>
              </w:rPr>
              <w:t xml:space="preserve">　</w:t>
            </w:r>
          </w:p>
        </w:tc>
        <w:tc>
          <w:tcPr>
            <w:tcW w:w="1619" w:type="dxa"/>
            <w:tcBorders>
              <w:top w:val="single" w:sz="8" w:space="0" w:color="auto"/>
              <w:left w:val="nil"/>
              <w:bottom w:val="double" w:sz="6" w:space="0" w:color="auto"/>
              <w:right w:val="single" w:sz="4" w:space="0" w:color="auto"/>
            </w:tcBorders>
            <w:shd w:val="clear" w:color="auto" w:fill="auto"/>
            <w:vAlign w:val="center"/>
            <w:hideMark/>
          </w:tcPr>
          <w:p w14:paraId="1F468101" w14:textId="77777777" w:rsidR="00382C49" w:rsidRPr="00502678" w:rsidRDefault="00382C49" w:rsidP="00FE4C8E">
            <w:pPr>
              <w:widowControl/>
              <w:snapToGrid w:val="0"/>
              <w:jc w:val="center"/>
              <w:rPr>
                <w:rFonts w:hAnsi="ＭＳ ゴシック" w:cs="ＭＳ Ｐゴシック"/>
                <w:kern w:val="0"/>
                <w:sz w:val="18"/>
                <w:szCs w:val="18"/>
              </w:rPr>
            </w:pPr>
            <w:r w:rsidRPr="00502678">
              <w:rPr>
                <w:rFonts w:hAnsi="ＭＳ ゴシック" w:cs="ＭＳ Ｐゴシック" w:hint="eastAsia"/>
                <w:kern w:val="0"/>
                <w:sz w:val="18"/>
                <w:szCs w:val="18"/>
              </w:rPr>
              <w:t>認定申請書</w:t>
            </w:r>
            <w:r w:rsidRPr="00502678">
              <w:rPr>
                <w:rFonts w:hAnsi="ＭＳ ゴシック" w:cs="ＭＳ Ｐゴシック"/>
                <w:kern w:val="0"/>
                <w:sz w:val="18"/>
                <w:szCs w:val="18"/>
              </w:rPr>
              <w:br/>
            </w:r>
            <w:r w:rsidRPr="00502678">
              <w:rPr>
                <w:rFonts w:hAnsi="ＭＳ ゴシック" w:cs="ＭＳ Ｐゴシック" w:hint="eastAsia"/>
                <w:kern w:val="0"/>
                <w:sz w:val="18"/>
                <w:szCs w:val="18"/>
              </w:rPr>
              <w:t>記載事項</w:t>
            </w:r>
            <w:r w:rsidRPr="00502678">
              <w:rPr>
                <w:rFonts w:hAnsi="ＭＳ ゴシック" w:cs="ＭＳ Ｐゴシック"/>
                <w:kern w:val="0"/>
                <w:sz w:val="18"/>
                <w:szCs w:val="18"/>
              </w:rPr>
              <w:br/>
            </w:r>
            <w:r w:rsidRPr="00502678">
              <w:rPr>
                <w:rFonts w:hAnsi="ＭＳ ゴシック" w:cs="ＭＳ Ｐゴシック" w:hint="eastAsia"/>
                <w:kern w:val="0"/>
                <w:sz w:val="18"/>
                <w:szCs w:val="18"/>
              </w:rPr>
              <w:t>（則様式第２号）</w:t>
            </w:r>
          </w:p>
        </w:tc>
        <w:tc>
          <w:tcPr>
            <w:tcW w:w="1559" w:type="dxa"/>
            <w:tcBorders>
              <w:top w:val="single" w:sz="8" w:space="0" w:color="auto"/>
              <w:left w:val="nil"/>
              <w:bottom w:val="double" w:sz="6" w:space="0" w:color="auto"/>
              <w:right w:val="single" w:sz="4" w:space="0" w:color="auto"/>
            </w:tcBorders>
            <w:shd w:val="clear" w:color="auto" w:fill="auto"/>
            <w:vAlign w:val="center"/>
            <w:hideMark/>
          </w:tcPr>
          <w:p w14:paraId="6ECFD089" w14:textId="77777777" w:rsidR="00382C49" w:rsidRPr="00502678" w:rsidRDefault="00382C49" w:rsidP="00FE4C8E">
            <w:pPr>
              <w:widowControl/>
              <w:snapToGrid w:val="0"/>
              <w:jc w:val="center"/>
              <w:rPr>
                <w:rFonts w:hAnsi="ＭＳ ゴシック" w:cs="ＭＳ Ｐゴシック"/>
                <w:kern w:val="0"/>
                <w:sz w:val="18"/>
                <w:szCs w:val="18"/>
              </w:rPr>
            </w:pPr>
            <w:r w:rsidRPr="00502678">
              <w:rPr>
                <w:rFonts w:hAnsi="ＭＳ ゴシック" w:cs="ＭＳ Ｐゴシック" w:hint="eastAsia"/>
                <w:kern w:val="0"/>
                <w:sz w:val="18"/>
                <w:szCs w:val="18"/>
              </w:rPr>
              <w:t>事業変更の際の届出</w:t>
            </w:r>
            <w:r w:rsidRPr="00502678">
              <w:rPr>
                <w:rFonts w:hAnsi="ＭＳ ゴシック" w:cs="ＭＳ Ｐゴシック"/>
                <w:kern w:val="0"/>
                <w:sz w:val="18"/>
                <w:szCs w:val="18"/>
              </w:rPr>
              <w:br/>
            </w:r>
            <w:r w:rsidRPr="00502678">
              <w:rPr>
                <w:rFonts w:hAnsi="ＭＳ ゴシック" w:cs="ＭＳ Ｐゴシック" w:hint="eastAsia"/>
                <w:kern w:val="0"/>
                <w:sz w:val="18"/>
                <w:szCs w:val="18"/>
              </w:rPr>
              <w:t>（則</w:t>
            </w:r>
            <w:r w:rsidRPr="00502678">
              <w:rPr>
                <w:rFonts w:hAnsi="ＭＳ ゴシック" w:cs="ＭＳ Ｐゴシック"/>
                <w:kern w:val="0"/>
                <w:sz w:val="18"/>
                <w:szCs w:val="18"/>
              </w:rPr>
              <w:t>22条）</w:t>
            </w:r>
          </w:p>
        </w:tc>
      </w:tr>
      <w:tr w:rsidR="009E1D49" w:rsidRPr="00481B3D" w14:paraId="5F60133C" w14:textId="77777777" w:rsidTr="00FE4C8E">
        <w:trPr>
          <w:trHeight w:val="510"/>
          <w:jc w:val="center"/>
        </w:trPr>
        <w:tc>
          <w:tcPr>
            <w:tcW w:w="5842" w:type="dxa"/>
            <w:tcBorders>
              <w:top w:val="nil"/>
              <w:left w:val="single" w:sz="8" w:space="0" w:color="auto"/>
              <w:bottom w:val="single" w:sz="4" w:space="0" w:color="auto"/>
              <w:right w:val="single" w:sz="4" w:space="0" w:color="auto"/>
            </w:tcBorders>
            <w:shd w:val="clear" w:color="auto" w:fill="auto"/>
            <w:vAlign w:val="center"/>
            <w:hideMark/>
          </w:tcPr>
          <w:p w14:paraId="0EA8B742" w14:textId="77777777" w:rsidR="00382C49" w:rsidRPr="00502678" w:rsidRDefault="00382C49" w:rsidP="00FE4C8E">
            <w:pPr>
              <w:widowControl/>
              <w:snapToGrid w:val="0"/>
              <w:jc w:val="left"/>
              <w:rPr>
                <w:rFonts w:hAnsi="ＭＳ ゴシック" w:cs="ＭＳ Ｐゴシック"/>
                <w:kern w:val="0"/>
                <w:sz w:val="18"/>
                <w:szCs w:val="18"/>
              </w:rPr>
            </w:pPr>
            <w:r w:rsidRPr="00502678">
              <w:rPr>
                <w:rFonts w:hAnsi="ＭＳ ゴシック" w:cs="ＭＳ Ｐゴシック" w:hint="eastAsia"/>
                <w:kern w:val="0"/>
                <w:sz w:val="18"/>
                <w:szCs w:val="18"/>
              </w:rPr>
              <w:t>就労訓練事業を行う者の名称</w:t>
            </w:r>
          </w:p>
        </w:tc>
        <w:tc>
          <w:tcPr>
            <w:tcW w:w="1619" w:type="dxa"/>
            <w:vMerge w:val="restart"/>
            <w:tcBorders>
              <w:top w:val="nil"/>
              <w:left w:val="single" w:sz="4" w:space="0" w:color="auto"/>
              <w:bottom w:val="single" w:sz="4" w:space="0" w:color="000000"/>
              <w:right w:val="single" w:sz="4" w:space="0" w:color="auto"/>
            </w:tcBorders>
            <w:shd w:val="clear" w:color="auto" w:fill="auto"/>
            <w:vAlign w:val="center"/>
            <w:hideMark/>
          </w:tcPr>
          <w:p w14:paraId="798B1B37" w14:textId="77777777" w:rsidR="00382C49" w:rsidRPr="00502678" w:rsidRDefault="00382C49" w:rsidP="00FE4C8E">
            <w:pPr>
              <w:widowControl/>
              <w:snapToGrid w:val="0"/>
              <w:jc w:val="center"/>
              <w:rPr>
                <w:rFonts w:hAnsi="ＭＳ ゴシック" w:cs="ＭＳ Ｐゴシック"/>
                <w:kern w:val="0"/>
                <w:sz w:val="18"/>
                <w:szCs w:val="18"/>
              </w:rPr>
            </w:pPr>
            <w:r w:rsidRPr="00502678">
              <w:rPr>
                <w:rFonts w:hAnsi="ＭＳ ゴシック" w:cs="ＭＳ Ｐゴシック" w:hint="eastAsia"/>
                <w:kern w:val="0"/>
                <w:sz w:val="18"/>
                <w:szCs w:val="18"/>
              </w:rPr>
              <w:t>○</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14:paraId="68A00EAE" w14:textId="77777777" w:rsidR="00382C49" w:rsidRPr="00502678" w:rsidRDefault="00382C49" w:rsidP="00FE4C8E">
            <w:pPr>
              <w:widowControl/>
              <w:snapToGrid w:val="0"/>
              <w:jc w:val="center"/>
              <w:rPr>
                <w:rFonts w:hAnsi="ＭＳ ゴシック" w:cs="ＭＳ Ｐゴシック"/>
                <w:kern w:val="0"/>
                <w:sz w:val="18"/>
                <w:szCs w:val="18"/>
              </w:rPr>
            </w:pPr>
            <w:r w:rsidRPr="00502678">
              <w:rPr>
                <w:rFonts w:hAnsi="ＭＳ ゴシック" w:cs="ＭＳ Ｐゴシック" w:hint="eastAsia"/>
                <w:kern w:val="0"/>
                <w:sz w:val="18"/>
                <w:szCs w:val="18"/>
              </w:rPr>
              <w:t>事後</w:t>
            </w:r>
            <w:r w:rsidRPr="00502678">
              <w:rPr>
                <w:rFonts w:hAnsi="ＭＳ ゴシック" w:cs="ＭＳ Ｐゴシック"/>
                <w:kern w:val="0"/>
                <w:sz w:val="18"/>
                <w:szCs w:val="18"/>
              </w:rPr>
              <w:br/>
            </w:r>
            <w:r w:rsidRPr="00502678">
              <w:rPr>
                <w:rFonts w:hAnsi="ＭＳ ゴシック" w:cs="ＭＳ Ｐゴシック" w:hint="eastAsia"/>
                <w:kern w:val="0"/>
                <w:sz w:val="18"/>
                <w:szCs w:val="18"/>
              </w:rPr>
              <w:t>（１号）</w:t>
            </w:r>
          </w:p>
        </w:tc>
      </w:tr>
      <w:tr w:rsidR="009E1D49" w:rsidRPr="00481B3D" w14:paraId="56C6BF03" w14:textId="77777777" w:rsidTr="00FE4C8E">
        <w:trPr>
          <w:trHeight w:val="510"/>
          <w:jc w:val="center"/>
        </w:trPr>
        <w:tc>
          <w:tcPr>
            <w:tcW w:w="5842" w:type="dxa"/>
            <w:tcBorders>
              <w:top w:val="nil"/>
              <w:left w:val="single" w:sz="8" w:space="0" w:color="auto"/>
              <w:bottom w:val="single" w:sz="4" w:space="0" w:color="auto"/>
              <w:right w:val="single" w:sz="4" w:space="0" w:color="auto"/>
            </w:tcBorders>
            <w:shd w:val="clear" w:color="auto" w:fill="auto"/>
            <w:vAlign w:val="center"/>
            <w:hideMark/>
          </w:tcPr>
          <w:p w14:paraId="03CEBF77" w14:textId="77777777" w:rsidR="00382C49" w:rsidRPr="00502678" w:rsidRDefault="00382C49" w:rsidP="00FE4C8E">
            <w:pPr>
              <w:widowControl/>
              <w:snapToGrid w:val="0"/>
              <w:jc w:val="left"/>
              <w:rPr>
                <w:rFonts w:hAnsi="ＭＳ ゴシック" w:cs="ＭＳ Ｐゴシック"/>
                <w:kern w:val="0"/>
                <w:sz w:val="18"/>
                <w:szCs w:val="18"/>
              </w:rPr>
            </w:pPr>
            <w:r w:rsidRPr="00502678">
              <w:rPr>
                <w:rFonts w:hAnsi="ＭＳ ゴシック" w:cs="ＭＳ Ｐゴシック" w:hint="eastAsia"/>
                <w:kern w:val="0"/>
                <w:sz w:val="18"/>
                <w:szCs w:val="18"/>
              </w:rPr>
              <w:t>就労訓練事業を行う者の主たる事務所の所在地及び連絡先</w:t>
            </w:r>
          </w:p>
        </w:tc>
        <w:tc>
          <w:tcPr>
            <w:tcW w:w="1619" w:type="dxa"/>
            <w:vMerge/>
            <w:tcBorders>
              <w:top w:val="nil"/>
              <w:left w:val="single" w:sz="4" w:space="0" w:color="auto"/>
              <w:bottom w:val="single" w:sz="4" w:space="0" w:color="000000"/>
              <w:right w:val="single" w:sz="4" w:space="0" w:color="auto"/>
            </w:tcBorders>
            <w:vAlign w:val="center"/>
            <w:hideMark/>
          </w:tcPr>
          <w:p w14:paraId="2D93E377" w14:textId="77777777" w:rsidR="00382C49" w:rsidRPr="00502678" w:rsidRDefault="00382C49" w:rsidP="00FE4C8E">
            <w:pPr>
              <w:widowControl/>
              <w:snapToGrid w:val="0"/>
              <w:jc w:val="left"/>
              <w:rPr>
                <w:rFonts w:hAnsi="ＭＳ ゴシック" w:cs="ＭＳ Ｐゴシック"/>
                <w:kern w:val="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1D8A1EA7" w14:textId="77777777" w:rsidR="00382C49" w:rsidRPr="00502678" w:rsidRDefault="00382C49" w:rsidP="00FE4C8E">
            <w:pPr>
              <w:widowControl/>
              <w:snapToGrid w:val="0"/>
              <w:jc w:val="left"/>
              <w:rPr>
                <w:rFonts w:hAnsi="ＭＳ ゴシック" w:cs="ＭＳ Ｐゴシック"/>
                <w:kern w:val="0"/>
                <w:sz w:val="18"/>
                <w:szCs w:val="18"/>
              </w:rPr>
            </w:pPr>
          </w:p>
        </w:tc>
      </w:tr>
      <w:tr w:rsidR="009E1D49" w:rsidRPr="00481B3D" w14:paraId="1CE68BEF" w14:textId="77777777" w:rsidTr="00FE4C8E">
        <w:trPr>
          <w:trHeight w:val="510"/>
          <w:jc w:val="center"/>
        </w:trPr>
        <w:tc>
          <w:tcPr>
            <w:tcW w:w="5842" w:type="dxa"/>
            <w:tcBorders>
              <w:top w:val="nil"/>
              <w:left w:val="single" w:sz="8" w:space="0" w:color="auto"/>
              <w:bottom w:val="single" w:sz="4" w:space="0" w:color="auto"/>
              <w:right w:val="single" w:sz="4" w:space="0" w:color="auto"/>
            </w:tcBorders>
            <w:shd w:val="clear" w:color="auto" w:fill="auto"/>
            <w:vAlign w:val="center"/>
            <w:hideMark/>
          </w:tcPr>
          <w:p w14:paraId="219AC7D5" w14:textId="77777777" w:rsidR="00382C49" w:rsidRPr="00502678" w:rsidRDefault="00382C49" w:rsidP="00FE4C8E">
            <w:pPr>
              <w:widowControl/>
              <w:snapToGrid w:val="0"/>
              <w:jc w:val="left"/>
              <w:rPr>
                <w:rFonts w:hAnsi="ＭＳ ゴシック" w:cs="ＭＳ Ｐゴシック"/>
                <w:kern w:val="0"/>
                <w:sz w:val="18"/>
                <w:szCs w:val="18"/>
              </w:rPr>
            </w:pPr>
            <w:r w:rsidRPr="00502678">
              <w:rPr>
                <w:rFonts w:hAnsi="ＭＳ ゴシック" w:cs="ＭＳ Ｐゴシック" w:hint="eastAsia"/>
                <w:kern w:val="0"/>
                <w:sz w:val="18"/>
                <w:szCs w:val="18"/>
              </w:rPr>
              <w:t>就労訓練事業を行う者の法人の種別、所轄庁</w:t>
            </w:r>
          </w:p>
        </w:tc>
        <w:tc>
          <w:tcPr>
            <w:tcW w:w="1619" w:type="dxa"/>
            <w:tcBorders>
              <w:top w:val="nil"/>
              <w:left w:val="nil"/>
              <w:bottom w:val="single" w:sz="4" w:space="0" w:color="auto"/>
              <w:right w:val="single" w:sz="4" w:space="0" w:color="auto"/>
            </w:tcBorders>
            <w:shd w:val="clear" w:color="auto" w:fill="auto"/>
            <w:vAlign w:val="center"/>
            <w:hideMark/>
          </w:tcPr>
          <w:p w14:paraId="49F105E1" w14:textId="77777777" w:rsidR="00382C49" w:rsidRPr="00502678" w:rsidRDefault="00382C49" w:rsidP="00FE4C8E">
            <w:pPr>
              <w:widowControl/>
              <w:snapToGrid w:val="0"/>
              <w:jc w:val="center"/>
              <w:rPr>
                <w:rFonts w:hAnsi="ＭＳ ゴシック" w:cs="ＭＳ Ｐゴシック"/>
                <w:kern w:val="0"/>
                <w:sz w:val="18"/>
                <w:szCs w:val="18"/>
              </w:rPr>
            </w:pPr>
            <w:r w:rsidRPr="00502678">
              <w:rPr>
                <w:rFonts w:hAnsi="ＭＳ ゴシック" w:cs="ＭＳ Ｐゴシック" w:hint="eastAsia"/>
                <w:kern w:val="0"/>
                <w:sz w:val="18"/>
                <w:szCs w:val="18"/>
              </w:rPr>
              <w:t>○</w:t>
            </w:r>
          </w:p>
        </w:tc>
        <w:tc>
          <w:tcPr>
            <w:tcW w:w="1559" w:type="dxa"/>
            <w:tcBorders>
              <w:top w:val="nil"/>
              <w:left w:val="nil"/>
              <w:bottom w:val="single" w:sz="4" w:space="0" w:color="auto"/>
              <w:right w:val="single" w:sz="4" w:space="0" w:color="auto"/>
            </w:tcBorders>
            <w:shd w:val="clear" w:color="auto" w:fill="auto"/>
            <w:noWrap/>
            <w:vAlign w:val="center"/>
            <w:hideMark/>
          </w:tcPr>
          <w:p w14:paraId="3E7B57DD" w14:textId="77777777" w:rsidR="00382C49" w:rsidRPr="00502678" w:rsidRDefault="00382C49" w:rsidP="00FE4C8E">
            <w:pPr>
              <w:widowControl/>
              <w:snapToGrid w:val="0"/>
              <w:jc w:val="center"/>
              <w:rPr>
                <w:rFonts w:hAnsi="ＭＳ ゴシック" w:cs="ＭＳ Ｐゴシック"/>
                <w:kern w:val="0"/>
                <w:sz w:val="18"/>
                <w:szCs w:val="18"/>
              </w:rPr>
            </w:pPr>
            <w:r w:rsidRPr="00502678">
              <w:rPr>
                <w:rFonts w:hAnsi="ＭＳ ゴシック" w:cs="ＭＳ Ｐゴシック" w:hint="eastAsia"/>
                <w:kern w:val="0"/>
                <w:sz w:val="18"/>
                <w:szCs w:val="18"/>
              </w:rPr>
              <w:t>－</w:t>
            </w:r>
          </w:p>
        </w:tc>
      </w:tr>
      <w:tr w:rsidR="009E1D49" w:rsidRPr="00481B3D" w14:paraId="6C44929C" w14:textId="77777777" w:rsidTr="00FE4C8E">
        <w:trPr>
          <w:trHeight w:val="510"/>
          <w:jc w:val="center"/>
        </w:trPr>
        <w:tc>
          <w:tcPr>
            <w:tcW w:w="5842" w:type="dxa"/>
            <w:tcBorders>
              <w:top w:val="nil"/>
              <w:left w:val="single" w:sz="8" w:space="0" w:color="auto"/>
              <w:bottom w:val="single" w:sz="4" w:space="0" w:color="auto"/>
              <w:right w:val="single" w:sz="4" w:space="0" w:color="auto"/>
            </w:tcBorders>
            <w:shd w:val="clear" w:color="auto" w:fill="auto"/>
            <w:vAlign w:val="center"/>
            <w:hideMark/>
          </w:tcPr>
          <w:p w14:paraId="539310B6" w14:textId="77777777" w:rsidR="00382C49" w:rsidRPr="00502678" w:rsidRDefault="00382C49" w:rsidP="00FE4C8E">
            <w:pPr>
              <w:widowControl/>
              <w:snapToGrid w:val="0"/>
              <w:jc w:val="left"/>
              <w:rPr>
                <w:rFonts w:hAnsi="ＭＳ ゴシック" w:cs="ＭＳ Ｐゴシック"/>
                <w:kern w:val="0"/>
                <w:sz w:val="18"/>
                <w:szCs w:val="18"/>
              </w:rPr>
            </w:pPr>
            <w:r w:rsidRPr="00502678">
              <w:rPr>
                <w:rFonts w:hAnsi="ＭＳ ゴシック" w:cs="ＭＳ Ｐゴシック" w:hint="eastAsia"/>
                <w:kern w:val="0"/>
                <w:sz w:val="18"/>
                <w:szCs w:val="18"/>
              </w:rPr>
              <w:t>就労訓練事業を行う者の代表者の氏名</w:t>
            </w:r>
          </w:p>
        </w:tc>
        <w:tc>
          <w:tcPr>
            <w:tcW w:w="1619" w:type="dxa"/>
            <w:tcBorders>
              <w:top w:val="nil"/>
              <w:left w:val="nil"/>
              <w:bottom w:val="single" w:sz="4" w:space="0" w:color="auto"/>
              <w:right w:val="single" w:sz="4" w:space="0" w:color="auto"/>
            </w:tcBorders>
            <w:shd w:val="clear" w:color="auto" w:fill="auto"/>
            <w:vAlign w:val="center"/>
            <w:hideMark/>
          </w:tcPr>
          <w:p w14:paraId="4BF4FB7F" w14:textId="77777777" w:rsidR="00382C49" w:rsidRPr="00502678" w:rsidRDefault="00382C49" w:rsidP="00FE4C8E">
            <w:pPr>
              <w:widowControl/>
              <w:snapToGrid w:val="0"/>
              <w:jc w:val="center"/>
              <w:rPr>
                <w:rFonts w:hAnsi="ＭＳ ゴシック" w:cs="ＭＳ Ｐゴシック"/>
                <w:kern w:val="0"/>
                <w:sz w:val="18"/>
                <w:szCs w:val="18"/>
              </w:rPr>
            </w:pPr>
            <w:r w:rsidRPr="00502678">
              <w:rPr>
                <w:rFonts w:hAnsi="ＭＳ ゴシック" w:cs="ＭＳ Ｐゴシック" w:hint="eastAsia"/>
                <w:kern w:val="0"/>
                <w:sz w:val="18"/>
                <w:szCs w:val="18"/>
              </w:rPr>
              <w:t>○</w:t>
            </w:r>
          </w:p>
        </w:tc>
        <w:tc>
          <w:tcPr>
            <w:tcW w:w="1559" w:type="dxa"/>
            <w:tcBorders>
              <w:top w:val="nil"/>
              <w:left w:val="nil"/>
              <w:bottom w:val="single" w:sz="4" w:space="0" w:color="auto"/>
              <w:right w:val="single" w:sz="4" w:space="0" w:color="auto"/>
            </w:tcBorders>
            <w:shd w:val="clear" w:color="auto" w:fill="auto"/>
            <w:noWrap/>
            <w:vAlign w:val="center"/>
            <w:hideMark/>
          </w:tcPr>
          <w:p w14:paraId="106107C3" w14:textId="77777777" w:rsidR="00382C49" w:rsidRPr="00502678" w:rsidRDefault="00382C49" w:rsidP="00FE4C8E">
            <w:pPr>
              <w:widowControl/>
              <w:snapToGrid w:val="0"/>
              <w:jc w:val="center"/>
              <w:rPr>
                <w:rFonts w:hAnsi="ＭＳ ゴシック" w:cs="ＭＳ Ｐゴシック"/>
                <w:kern w:val="0"/>
                <w:sz w:val="18"/>
                <w:szCs w:val="18"/>
              </w:rPr>
            </w:pPr>
            <w:r w:rsidRPr="00502678">
              <w:rPr>
                <w:rFonts w:hAnsi="ＭＳ ゴシック" w:cs="ＭＳ Ｐゴシック" w:hint="eastAsia"/>
                <w:kern w:val="0"/>
                <w:sz w:val="18"/>
                <w:szCs w:val="18"/>
              </w:rPr>
              <w:t>事後</w:t>
            </w:r>
          </w:p>
          <w:p w14:paraId="75738865" w14:textId="77777777" w:rsidR="00382C49" w:rsidRPr="00502678" w:rsidRDefault="00382C49" w:rsidP="00FE4C8E">
            <w:pPr>
              <w:widowControl/>
              <w:snapToGrid w:val="0"/>
              <w:jc w:val="center"/>
              <w:rPr>
                <w:rFonts w:hAnsi="ＭＳ ゴシック" w:cs="ＭＳ Ｐゴシック"/>
                <w:kern w:val="0"/>
                <w:sz w:val="18"/>
                <w:szCs w:val="18"/>
              </w:rPr>
            </w:pPr>
            <w:r w:rsidRPr="00502678">
              <w:rPr>
                <w:rFonts w:hAnsi="ＭＳ ゴシック" w:cs="ＭＳ Ｐゴシック" w:hint="eastAsia"/>
                <w:kern w:val="0"/>
                <w:sz w:val="18"/>
                <w:szCs w:val="18"/>
              </w:rPr>
              <w:t>（１号）</w:t>
            </w:r>
          </w:p>
        </w:tc>
      </w:tr>
      <w:tr w:rsidR="009E1D49" w:rsidRPr="00481B3D" w14:paraId="7EE187F4" w14:textId="77777777" w:rsidTr="00FE4C8E">
        <w:trPr>
          <w:trHeight w:val="510"/>
          <w:jc w:val="center"/>
        </w:trPr>
        <w:tc>
          <w:tcPr>
            <w:tcW w:w="5842" w:type="dxa"/>
            <w:tcBorders>
              <w:top w:val="nil"/>
              <w:left w:val="single" w:sz="8" w:space="0" w:color="auto"/>
              <w:bottom w:val="single" w:sz="4" w:space="0" w:color="auto"/>
              <w:right w:val="single" w:sz="4" w:space="0" w:color="auto"/>
            </w:tcBorders>
            <w:shd w:val="clear" w:color="auto" w:fill="auto"/>
            <w:vAlign w:val="center"/>
            <w:hideMark/>
          </w:tcPr>
          <w:p w14:paraId="1DB957B2" w14:textId="77777777" w:rsidR="00382C49" w:rsidRPr="00502678" w:rsidRDefault="00382C49" w:rsidP="00FE4C8E">
            <w:pPr>
              <w:widowControl/>
              <w:snapToGrid w:val="0"/>
              <w:jc w:val="left"/>
              <w:rPr>
                <w:rFonts w:hAnsi="ＭＳ ゴシック" w:cs="ＭＳ Ｐゴシック"/>
                <w:kern w:val="0"/>
                <w:sz w:val="18"/>
                <w:szCs w:val="18"/>
              </w:rPr>
            </w:pPr>
            <w:r w:rsidRPr="00502678">
              <w:rPr>
                <w:rFonts w:hAnsi="ＭＳ ゴシック" w:cs="ＭＳ Ｐゴシック" w:hint="eastAsia"/>
                <w:kern w:val="0"/>
                <w:sz w:val="18"/>
                <w:szCs w:val="18"/>
              </w:rPr>
              <w:t>就労訓練事業が行われる事業所の名称</w:t>
            </w:r>
          </w:p>
        </w:tc>
        <w:tc>
          <w:tcPr>
            <w:tcW w:w="1619" w:type="dxa"/>
            <w:vMerge w:val="restart"/>
            <w:tcBorders>
              <w:top w:val="nil"/>
              <w:left w:val="single" w:sz="4" w:space="0" w:color="auto"/>
              <w:right w:val="single" w:sz="4" w:space="0" w:color="auto"/>
            </w:tcBorders>
            <w:shd w:val="clear" w:color="auto" w:fill="auto"/>
            <w:vAlign w:val="center"/>
            <w:hideMark/>
          </w:tcPr>
          <w:p w14:paraId="6A66063A" w14:textId="77777777" w:rsidR="00382C49" w:rsidRPr="00502678" w:rsidRDefault="00382C49" w:rsidP="00FE4C8E">
            <w:pPr>
              <w:widowControl/>
              <w:snapToGrid w:val="0"/>
              <w:jc w:val="center"/>
              <w:rPr>
                <w:rFonts w:hAnsi="ＭＳ ゴシック" w:cs="ＭＳ Ｐゴシック"/>
                <w:kern w:val="0"/>
                <w:sz w:val="18"/>
                <w:szCs w:val="18"/>
              </w:rPr>
            </w:pPr>
            <w:r w:rsidRPr="00502678">
              <w:rPr>
                <w:rFonts w:hAnsi="ＭＳ ゴシック" w:cs="ＭＳ Ｐゴシック" w:hint="eastAsia"/>
                <w:kern w:val="0"/>
                <w:sz w:val="18"/>
                <w:szCs w:val="18"/>
              </w:rPr>
              <w:t>○</w:t>
            </w:r>
          </w:p>
        </w:tc>
        <w:tc>
          <w:tcPr>
            <w:tcW w:w="1559" w:type="dxa"/>
            <w:vMerge w:val="restart"/>
            <w:tcBorders>
              <w:top w:val="nil"/>
              <w:left w:val="single" w:sz="4" w:space="0" w:color="auto"/>
              <w:right w:val="single" w:sz="4" w:space="0" w:color="auto"/>
            </w:tcBorders>
            <w:shd w:val="clear" w:color="auto" w:fill="auto"/>
            <w:vAlign w:val="center"/>
            <w:hideMark/>
          </w:tcPr>
          <w:p w14:paraId="6709D29C" w14:textId="77777777" w:rsidR="00382C49" w:rsidRPr="00502678" w:rsidRDefault="00382C49" w:rsidP="00FE4C8E">
            <w:pPr>
              <w:widowControl/>
              <w:snapToGrid w:val="0"/>
              <w:jc w:val="center"/>
              <w:rPr>
                <w:rFonts w:hAnsi="ＭＳ ゴシック" w:cs="ＭＳ Ｐゴシック"/>
                <w:kern w:val="0"/>
                <w:sz w:val="18"/>
                <w:szCs w:val="18"/>
              </w:rPr>
            </w:pPr>
            <w:r w:rsidRPr="00502678">
              <w:rPr>
                <w:rFonts w:hAnsi="ＭＳ ゴシック" w:cs="ＭＳ Ｐゴシック" w:hint="eastAsia"/>
                <w:kern w:val="0"/>
                <w:sz w:val="18"/>
                <w:szCs w:val="18"/>
              </w:rPr>
              <w:t>事前</w:t>
            </w:r>
            <w:r w:rsidRPr="00502678">
              <w:rPr>
                <w:rFonts w:hAnsi="ＭＳ ゴシック" w:cs="ＭＳ Ｐゴシック"/>
                <w:kern w:val="0"/>
                <w:sz w:val="18"/>
                <w:szCs w:val="18"/>
              </w:rPr>
              <w:br/>
            </w:r>
            <w:r w:rsidRPr="00502678">
              <w:rPr>
                <w:rFonts w:hAnsi="ＭＳ ゴシック" w:cs="ＭＳ Ｐゴシック" w:hint="eastAsia"/>
                <w:kern w:val="0"/>
                <w:sz w:val="18"/>
                <w:szCs w:val="18"/>
              </w:rPr>
              <w:t>（２号）</w:t>
            </w:r>
          </w:p>
        </w:tc>
      </w:tr>
      <w:tr w:rsidR="009E1D49" w:rsidRPr="00481B3D" w14:paraId="3D88E59F" w14:textId="77777777" w:rsidTr="00FE4C8E">
        <w:trPr>
          <w:trHeight w:val="510"/>
          <w:jc w:val="center"/>
        </w:trPr>
        <w:tc>
          <w:tcPr>
            <w:tcW w:w="5842" w:type="dxa"/>
            <w:tcBorders>
              <w:top w:val="nil"/>
              <w:left w:val="single" w:sz="8" w:space="0" w:color="auto"/>
              <w:bottom w:val="single" w:sz="4" w:space="0" w:color="auto"/>
              <w:right w:val="single" w:sz="4" w:space="0" w:color="auto"/>
            </w:tcBorders>
            <w:shd w:val="clear" w:color="auto" w:fill="auto"/>
            <w:vAlign w:val="center"/>
            <w:hideMark/>
          </w:tcPr>
          <w:p w14:paraId="2D29A150" w14:textId="77777777" w:rsidR="00382C49" w:rsidRPr="00502678" w:rsidRDefault="00382C49" w:rsidP="00FE4C8E">
            <w:pPr>
              <w:widowControl/>
              <w:snapToGrid w:val="0"/>
              <w:jc w:val="left"/>
              <w:rPr>
                <w:rFonts w:hAnsi="ＭＳ ゴシック" w:cs="ＭＳ Ｐゴシック"/>
                <w:kern w:val="0"/>
                <w:sz w:val="18"/>
                <w:szCs w:val="18"/>
              </w:rPr>
            </w:pPr>
            <w:r w:rsidRPr="00502678">
              <w:rPr>
                <w:rFonts w:hAnsi="ＭＳ ゴシック" w:cs="ＭＳ Ｐゴシック" w:hint="eastAsia"/>
                <w:kern w:val="0"/>
                <w:sz w:val="18"/>
                <w:szCs w:val="18"/>
              </w:rPr>
              <w:t>就労訓練事業が行われる事業所の所在地及び連絡先</w:t>
            </w:r>
          </w:p>
        </w:tc>
        <w:tc>
          <w:tcPr>
            <w:tcW w:w="1619" w:type="dxa"/>
            <w:vMerge/>
            <w:tcBorders>
              <w:left w:val="single" w:sz="4" w:space="0" w:color="auto"/>
              <w:right w:val="single" w:sz="4" w:space="0" w:color="auto"/>
            </w:tcBorders>
            <w:vAlign w:val="center"/>
            <w:hideMark/>
          </w:tcPr>
          <w:p w14:paraId="311E55B3" w14:textId="77777777" w:rsidR="00382C49" w:rsidRPr="00502678" w:rsidRDefault="00382C49" w:rsidP="00FE4C8E">
            <w:pPr>
              <w:snapToGrid w:val="0"/>
              <w:jc w:val="center"/>
              <w:rPr>
                <w:rFonts w:hAnsi="ＭＳ ゴシック" w:cs="ＭＳ Ｐゴシック"/>
                <w:kern w:val="0"/>
                <w:sz w:val="18"/>
                <w:szCs w:val="18"/>
              </w:rPr>
            </w:pPr>
          </w:p>
        </w:tc>
        <w:tc>
          <w:tcPr>
            <w:tcW w:w="1559" w:type="dxa"/>
            <w:vMerge/>
            <w:tcBorders>
              <w:left w:val="single" w:sz="4" w:space="0" w:color="auto"/>
              <w:right w:val="single" w:sz="4" w:space="0" w:color="auto"/>
            </w:tcBorders>
            <w:shd w:val="clear" w:color="auto" w:fill="auto"/>
            <w:vAlign w:val="center"/>
            <w:hideMark/>
          </w:tcPr>
          <w:p w14:paraId="73CA937C" w14:textId="77777777" w:rsidR="00382C49" w:rsidRPr="00502678" w:rsidRDefault="00382C49" w:rsidP="00FE4C8E">
            <w:pPr>
              <w:snapToGrid w:val="0"/>
              <w:jc w:val="center"/>
              <w:rPr>
                <w:rFonts w:hAnsi="ＭＳ ゴシック" w:cs="ＭＳ Ｐゴシック"/>
                <w:kern w:val="0"/>
                <w:sz w:val="18"/>
                <w:szCs w:val="18"/>
              </w:rPr>
            </w:pPr>
          </w:p>
        </w:tc>
      </w:tr>
      <w:tr w:rsidR="009E1D49" w:rsidRPr="00481B3D" w14:paraId="54363DB7" w14:textId="77777777" w:rsidTr="00FE4C8E">
        <w:trPr>
          <w:trHeight w:val="510"/>
          <w:jc w:val="center"/>
        </w:trPr>
        <w:tc>
          <w:tcPr>
            <w:tcW w:w="5842" w:type="dxa"/>
            <w:tcBorders>
              <w:top w:val="nil"/>
              <w:left w:val="single" w:sz="8" w:space="0" w:color="auto"/>
              <w:bottom w:val="single" w:sz="4" w:space="0" w:color="auto"/>
              <w:right w:val="single" w:sz="4" w:space="0" w:color="auto"/>
            </w:tcBorders>
            <w:shd w:val="clear" w:color="auto" w:fill="auto"/>
            <w:vAlign w:val="center"/>
            <w:hideMark/>
          </w:tcPr>
          <w:p w14:paraId="47DDDC0E" w14:textId="77777777" w:rsidR="00382C49" w:rsidRPr="00502678" w:rsidRDefault="00382C49" w:rsidP="00FE4C8E">
            <w:pPr>
              <w:widowControl/>
              <w:snapToGrid w:val="0"/>
              <w:jc w:val="left"/>
              <w:rPr>
                <w:rFonts w:hAnsi="ＭＳ ゴシック" w:cs="ＭＳ Ｐゴシック"/>
                <w:kern w:val="0"/>
                <w:sz w:val="18"/>
                <w:szCs w:val="18"/>
              </w:rPr>
            </w:pPr>
            <w:r w:rsidRPr="00502678">
              <w:rPr>
                <w:rFonts w:hAnsi="ＭＳ ゴシック" w:cs="ＭＳ Ｐゴシック" w:hint="eastAsia"/>
                <w:kern w:val="0"/>
                <w:sz w:val="18"/>
                <w:szCs w:val="18"/>
              </w:rPr>
              <w:t>就労訓練事業が行われる事業所の責任者の氏名</w:t>
            </w:r>
          </w:p>
        </w:tc>
        <w:tc>
          <w:tcPr>
            <w:tcW w:w="1619" w:type="dxa"/>
            <w:vMerge/>
            <w:tcBorders>
              <w:left w:val="single" w:sz="4" w:space="0" w:color="auto"/>
              <w:bottom w:val="single" w:sz="4" w:space="0" w:color="auto"/>
              <w:right w:val="single" w:sz="4" w:space="0" w:color="auto"/>
            </w:tcBorders>
            <w:shd w:val="clear" w:color="auto" w:fill="auto"/>
            <w:vAlign w:val="center"/>
            <w:hideMark/>
          </w:tcPr>
          <w:p w14:paraId="254FD004" w14:textId="77777777" w:rsidR="00382C49" w:rsidRPr="00502678" w:rsidRDefault="00382C49" w:rsidP="00FE4C8E">
            <w:pPr>
              <w:widowControl/>
              <w:snapToGrid w:val="0"/>
              <w:jc w:val="center"/>
              <w:rPr>
                <w:rFonts w:hAnsi="ＭＳ ゴシック" w:cs="ＭＳ Ｐゴシック"/>
                <w:kern w:val="0"/>
                <w:sz w:val="18"/>
                <w:szCs w:val="18"/>
              </w:rPr>
            </w:pPr>
          </w:p>
        </w:tc>
        <w:tc>
          <w:tcPr>
            <w:tcW w:w="1559" w:type="dxa"/>
            <w:vMerge/>
            <w:tcBorders>
              <w:left w:val="single" w:sz="4" w:space="0" w:color="auto"/>
              <w:bottom w:val="single" w:sz="4" w:space="0" w:color="auto"/>
              <w:right w:val="single" w:sz="4" w:space="0" w:color="auto"/>
            </w:tcBorders>
            <w:shd w:val="clear" w:color="auto" w:fill="auto"/>
            <w:noWrap/>
            <w:vAlign w:val="center"/>
            <w:hideMark/>
          </w:tcPr>
          <w:p w14:paraId="01EBF582" w14:textId="77777777" w:rsidR="00382C49" w:rsidRPr="00502678" w:rsidRDefault="00382C49" w:rsidP="00FE4C8E">
            <w:pPr>
              <w:widowControl/>
              <w:snapToGrid w:val="0"/>
              <w:jc w:val="center"/>
              <w:rPr>
                <w:rFonts w:hAnsi="ＭＳ ゴシック" w:cs="ＭＳ Ｐゴシック"/>
                <w:kern w:val="0"/>
                <w:sz w:val="18"/>
                <w:szCs w:val="18"/>
              </w:rPr>
            </w:pPr>
          </w:p>
        </w:tc>
      </w:tr>
      <w:tr w:rsidR="009E1D49" w:rsidRPr="00481B3D" w14:paraId="7430FB15" w14:textId="77777777" w:rsidTr="00FE4C8E">
        <w:trPr>
          <w:trHeight w:val="510"/>
          <w:jc w:val="center"/>
        </w:trPr>
        <w:tc>
          <w:tcPr>
            <w:tcW w:w="5842" w:type="dxa"/>
            <w:tcBorders>
              <w:top w:val="nil"/>
              <w:left w:val="single" w:sz="8" w:space="0" w:color="auto"/>
              <w:bottom w:val="single" w:sz="4" w:space="0" w:color="auto"/>
              <w:right w:val="single" w:sz="4" w:space="0" w:color="auto"/>
            </w:tcBorders>
            <w:shd w:val="clear" w:color="auto" w:fill="auto"/>
            <w:vAlign w:val="center"/>
            <w:hideMark/>
          </w:tcPr>
          <w:p w14:paraId="3FEA65E2" w14:textId="77777777" w:rsidR="00382C49" w:rsidRPr="00502678" w:rsidRDefault="00382C49" w:rsidP="00FE4C8E">
            <w:pPr>
              <w:widowControl/>
              <w:snapToGrid w:val="0"/>
              <w:jc w:val="left"/>
              <w:rPr>
                <w:rFonts w:hAnsi="ＭＳ ゴシック" w:cs="ＭＳ Ｐゴシック"/>
                <w:kern w:val="0"/>
                <w:sz w:val="18"/>
                <w:szCs w:val="18"/>
              </w:rPr>
            </w:pPr>
            <w:r w:rsidRPr="00502678">
              <w:rPr>
                <w:rFonts w:hAnsi="ＭＳ ゴシック" w:cs="ＭＳ Ｐゴシック" w:hint="eastAsia"/>
                <w:kern w:val="0"/>
                <w:sz w:val="18"/>
                <w:szCs w:val="18"/>
              </w:rPr>
              <w:t>就労訓練事業の定員の数</w:t>
            </w:r>
          </w:p>
        </w:tc>
        <w:tc>
          <w:tcPr>
            <w:tcW w:w="1619" w:type="dxa"/>
            <w:tcBorders>
              <w:top w:val="nil"/>
              <w:left w:val="nil"/>
              <w:bottom w:val="single" w:sz="4" w:space="0" w:color="auto"/>
              <w:right w:val="single" w:sz="4" w:space="0" w:color="auto"/>
            </w:tcBorders>
            <w:shd w:val="clear" w:color="auto" w:fill="auto"/>
            <w:vAlign w:val="center"/>
            <w:hideMark/>
          </w:tcPr>
          <w:p w14:paraId="1E5355C3" w14:textId="77777777" w:rsidR="00382C49" w:rsidRPr="00502678" w:rsidRDefault="00382C49" w:rsidP="00FE4C8E">
            <w:pPr>
              <w:widowControl/>
              <w:snapToGrid w:val="0"/>
              <w:jc w:val="center"/>
              <w:rPr>
                <w:rFonts w:hAnsi="ＭＳ ゴシック" w:cs="ＭＳ Ｐゴシック"/>
                <w:kern w:val="0"/>
                <w:sz w:val="18"/>
                <w:szCs w:val="18"/>
              </w:rPr>
            </w:pPr>
            <w:r w:rsidRPr="00502678">
              <w:rPr>
                <w:rFonts w:hAnsi="ＭＳ ゴシック" w:cs="ＭＳ Ｐゴシック" w:hint="eastAsia"/>
                <w:kern w:val="0"/>
                <w:sz w:val="18"/>
                <w:szCs w:val="18"/>
              </w:rPr>
              <w:t>○</w:t>
            </w:r>
          </w:p>
        </w:tc>
        <w:tc>
          <w:tcPr>
            <w:tcW w:w="1559" w:type="dxa"/>
            <w:tcBorders>
              <w:top w:val="nil"/>
              <w:left w:val="nil"/>
              <w:bottom w:val="single" w:sz="4" w:space="0" w:color="auto"/>
              <w:right w:val="single" w:sz="4" w:space="0" w:color="auto"/>
            </w:tcBorders>
            <w:shd w:val="clear" w:color="auto" w:fill="auto"/>
            <w:vAlign w:val="center"/>
            <w:hideMark/>
          </w:tcPr>
          <w:p w14:paraId="7E0DD854" w14:textId="77777777" w:rsidR="00382C49" w:rsidRPr="00502678" w:rsidRDefault="00382C49" w:rsidP="00FE4C8E">
            <w:pPr>
              <w:widowControl/>
              <w:snapToGrid w:val="0"/>
              <w:jc w:val="center"/>
              <w:rPr>
                <w:rFonts w:hAnsi="ＭＳ ゴシック" w:cs="ＭＳ Ｐゴシック"/>
                <w:kern w:val="0"/>
                <w:sz w:val="18"/>
                <w:szCs w:val="18"/>
              </w:rPr>
            </w:pPr>
            <w:r w:rsidRPr="00502678">
              <w:rPr>
                <w:rFonts w:hAnsi="ＭＳ ゴシック" w:cs="ＭＳ Ｐゴシック" w:hint="eastAsia"/>
                <w:kern w:val="0"/>
                <w:sz w:val="18"/>
                <w:szCs w:val="18"/>
              </w:rPr>
              <w:t>事後</w:t>
            </w:r>
            <w:r w:rsidRPr="00502678">
              <w:rPr>
                <w:rFonts w:hAnsi="ＭＳ ゴシック" w:cs="ＭＳ Ｐゴシック"/>
                <w:kern w:val="0"/>
                <w:sz w:val="18"/>
                <w:szCs w:val="18"/>
              </w:rPr>
              <w:br/>
            </w:r>
            <w:r w:rsidRPr="00502678">
              <w:rPr>
                <w:rFonts w:hAnsi="ＭＳ ゴシック" w:cs="ＭＳ Ｐゴシック" w:hint="eastAsia"/>
                <w:kern w:val="0"/>
                <w:sz w:val="18"/>
                <w:szCs w:val="18"/>
              </w:rPr>
              <w:t>（３号）</w:t>
            </w:r>
          </w:p>
        </w:tc>
      </w:tr>
      <w:tr w:rsidR="009E1D49" w:rsidRPr="00481B3D" w14:paraId="5543AA55" w14:textId="77777777" w:rsidTr="00FE4C8E">
        <w:trPr>
          <w:trHeight w:val="510"/>
          <w:jc w:val="center"/>
        </w:trPr>
        <w:tc>
          <w:tcPr>
            <w:tcW w:w="5842" w:type="dxa"/>
            <w:tcBorders>
              <w:top w:val="nil"/>
              <w:left w:val="single" w:sz="8" w:space="0" w:color="auto"/>
              <w:bottom w:val="single" w:sz="4" w:space="0" w:color="auto"/>
              <w:right w:val="single" w:sz="4" w:space="0" w:color="auto"/>
            </w:tcBorders>
            <w:shd w:val="clear" w:color="auto" w:fill="auto"/>
            <w:vAlign w:val="center"/>
            <w:hideMark/>
          </w:tcPr>
          <w:p w14:paraId="161D5C7A" w14:textId="77777777" w:rsidR="00382C49" w:rsidRPr="00502678" w:rsidRDefault="00382C49" w:rsidP="00FE4C8E">
            <w:pPr>
              <w:widowControl/>
              <w:snapToGrid w:val="0"/>
              <w:jc w:val="left"/>
              <w:rPr>
                <w:rFonts w:hAnsi="ＭＳ ゴシック" w:cs="ＭＳ Ｐゴシック"/>
                <w:kern w:val="0"/>
                <w:sz w:val="18"/>
                <w:szCs w:val="18"/>
              </w:rPr>
            </w:pPr>
            <w:r w:rsidRPr="00502678">
              <w:rPr>
                <w:rFonts w:hAnsi="ＭＳ ゴシック" w:cs="ＭＳ Ｐゴシック" w:hint="eastAsia"/>
                <w:kern w:val="0"/>
                <w:sz w:val="18"/>
                <w:szCs w:val="18"/>
              </w:rPr>
              <w:t>就労訓練事業の内容</w:t>
            </w:r>
          </w:p>
        </w:tc>
        <w:tc>
          <w:tcPr>
            <w:tcW w:w="1619" w:type="dxa"/>
            <w:tcBorders>
              <w:top w:val="nil"/>
              <w:left w:val="nil"/>
              <w:bottom w:val="single" w:sz="4" w:space="0" w:color="auto"/>
              <w:right w:val="single" w:sz="4" w:space="0" w:color="auto"/>
            </w:tcBorders>
            <w:shd w:val="clear" w:color="auto" w:fill="auto"/>
            <w:vAlign w:val="center"/>
            <w:hideMark/>
          </w:tcPr>
          <w:p w14:paraId="7F7173EE" w14:textId="77777777" w:rsidR="00382C49" w:rsidRPr="00502678" w:rsidRDefault="00382C49" w:rsidP="00FE4C8E">
            <w:pPr>
              <w:widowControl/>
              <w:snapToGrid w:val="0"/>
              <w:jc w:val="center"/>
              <w:rPr>
                <w:rFonts w:hAnsi="ＭＳ ゴシック" w:cs="ＭＳ Ｐゴシック"/>
                <w:kern w:val="0"/>
                <w:sz w:val="18"/>
                <w:szCs w:val="18"/>
              </w:rPr>
            </w:pPr>
            <w:r w:rsidRPr="00502678">
              <w:rPr>
                <w:rFonts w:hAnsi="ＭＳ ゴシック" w:cs="ＭＳ Ｐゴシック" w:hint="eastAsia"/>
                <w:kern w:val="0"/>
                <w:sz w:val="18"/>
                <w:szCs w:val="18"/>
              </w:rPr>
              <w:t>○</w:t>
            </w:r>
          </w:p>
        </w:tc>
        <w:tc>
          <w:tcPr>
            <w:tcW w:w="1559" w:type="dxa"/>
            <w:tcBorders>
              <w:top w:val="nil"/>
              <w:left w:val="nil"/>
              <w:bottom w:val="single" w:sz="4" w:space="0" w:color="auto"/>
              <w:right w:val="single" w:sz="4" w:space="0" w:color="auto"/>
            </w:tcBorders>
            <w:shd w:val="clear" w:color="auto" w:fill="auto"/>
            <w:vAlign w:val="center"/>
            <w:hideMark/>
          </w:tcPr>
          <w:p w14:paraId="3E7979D5" w14:textId="77777777" w:rsidR="00382C49" w:rsidRPr="00502678" w:rsidRDefault="00382C49" w:rsidP="00FE4C8E">
            <w:pPr>
              <w:widowControl/>
              <w:snapToGrid w:val="0"/>
              <w:jc w:val="center"/>
              <w:rPr>
                <w:rFonts w:hAnsi="ＭＳ ゴシック" w:cs="ＭＳ Ｐゴシック"/>
                <w:kern w:val="0"/>
                <w:sz w:val="18"/>
                <w:szCs w:val="18"/>
              </w:rPr>
            </w:pPr>
            <w:r w:rsidRPr="00502678">
              <w:rPr>
                <w:rFonts w:hAnsi="ＭＳ ゴシック" w:cs="ＭＳ Ｐゴシック" w:hint="eastAsia"/>
                <w:kern w:val="0"/>
                <w:sz w:val="18"/>
                <w:szCs w:val="18"/>
              </w:rPr>
              <w:t>事後</w:t>
            </w:r>
            <w:r w:rsidRPr="00502678">
              <w:rPr>
                <w:rFonts w:hAnsi="ＭＳ ゴシック" w:cs="ＭＳ Ｐゴシック"/>
                <w:kern w:val="0"/>
                <w:sz w:val="18"/>
                <w:szCs w:val="18"/>
              </w:rPr>
              <w:br/>
            </w:r>
            <w:r w:rsidRPr="00502678">
              <w:rPr>
                <w:rFonts w:hAnsi="ＭＳ ゴシック" w:cs="ＭＳ Ｐゴシック" w:hint="eastAsia"/>
                <w:kern w:val="0"/>
                <w:sz w:val="18"/>
                <w:szCs w:val="18"/>
              </w:rPr>
              <w:t>（４号）</w:t>
            </w:r>
          </w:p>
        </w:tc>
      </w:tr>
      <w:tr w:rsidR="009E1D49" w:rsidRPr="00481B3D" w14:paraId="22598431" w14:textId="77777777" w:rsidTr="00FE4C8E">
        <w:trPr>
          <w:trHeight w:val="510"/>
          <w:jc w:val="center"/>
        </w:trPr>
        <w:tc>
          <w:tcPr>
            <w:tcW w:w="5842" w:type="dxa"/>
            <w:tcBorders>
              <w:top w:val="nil"/>
              <w:left w:val="single" w:sz="8" w:space="0" w:color="auto"/>
              <w:bottom w:val="single" w:sz="8" w:space="0" w:color="auto"/>
              <w:right w:val="single" w:sz="4" w:space="0" w:color="auto"/>
            </w:tcBorders>
            <w:shd w:val="clear" w:color="auto" w:fill="auto"/>
            <w:vAlign w:val="center"/>
            <w:hideMark/>
          </w:tcPr>
          <w:p w14:paraId="1FEA636F" w14:textId="77777777" w:rsidR="00382C49" w:rsidRPr="00502678" w:rsidRDefault="00382C49" w:rsidP="00FE4C8E">
            <w:pPr>
              <w:widowControl/>
              <w:snapToGrid w:val="0"/>
              <w:jc w:val="left"/>
              <w:rPr>
                <w:rFonts w:hAnsi="ＭＳ ゴシック" w:cs="ＭＳ Ｐゴシック"/>
                <w:kern w:val="0"/>
                <w:sz w:val="18"/>
                <w:szCs w:val="18"/>
              </w:rPr>
            </w:pPr>
            <w:r w:rsidRPr="00502678">
              <w:rPr>
                <w:rFonts w:hAnsi="ＭＳ ゴシック" w:cs="ＭＳ Ｐゴシック" w:hint="eastAsia"/>
                <w:kern w:val="0"/>
                <w:sz w:val="18"/>
                <w:szCs w:val="18"/>
              </w:rPr>
              <w:t>就労訓練事業における就労等の支援に関する措置に係る責任者の氏名</w:t>
            </w:r>
          </w:p>
        </w:tc>
        <w:tc>
          <w:tcPr>
            <w:tcW w:w="1619" w:type="dxa"/>
            <w:tcBorders>
              <w:top w:val="nil"/>
              <w:left w:val="nil"/>
              <w:bottom w:val="single" w:sz="8" w:space="0" w:color="auto"/>
              <w:right w:val="single" w:sz="4" w:space="0" w:color="auto"/>
            </w:tcBorders>
            <w:shd w:val="clear" w:color="auto" w:fill="auto"/>
            <w:vAlign w:val="center"/>
            <w:hideMark/>
          </w:tcPr>
          <w:p w14:paraId="7DF56A05" w14:textId="77777777" w:rsidR="00382C49" w:rsidRPr="00502678" w:rsidRDefault="00382C49" w:rsidP="00FE4C8E">
            <w:pPr>
              <w:widowControl/>
              <w:snapToGrid w:val="0"/>
              <w:jc w:val="center"/>
              <w:rPr>
                <w:rFonts w:hAnsi="ＭＳ ゴシック" w:cs="ＭＳ Ｐゴシック"/>
                <w:kern w:val="0"/>
                <w:sz w:val="18"/>
                <w:szCs w:val="18"/>
              </w:rPr>
            </w:pPr>
            <w:r w:rsidRPr="00502678">
              <w:rPr>
                <w:rFonts w:hAnsi="ＭＳ ゴシック" w:cs="ＭＳ Ｐゴシック" w:hint="eastAsia"/>
                <w:kern w:val="0"/>
                <w:sz w:val="18"/>
                <w:szCs w:val="18"/>
              </w:rPr>
              <w:t>○</w:t>
            </w:r>
          </w:p>
        </w:tc>
        <w:tc>
          <w:tcPr>
            <w:tcW w:w="1559" w:type="dxa"/>
            <w:tcBorders>
              <w:top w:val="nil"/>
              <w:left w:val="nil"/>
              <w:bottom w:val="single" w:sz="8" w:space="0" w:color="auto"/>
              <w:right w:val="single" w:sz="4" w:space="0" w:color="auto"/>
            </w:tcBorders>
            <w:shd w:val="clear" w:color="auto" w:fill="auto"/>
            <w:vAlign w:val="center"/>
            <w:hideMark/>
          </w:tcPr>
          <w:p w14:paraId="4AF133B5" w14:textId="77777777" w:rsidR="00382C49" w:rsidRPr="00502678" w:rsidRDefault="00382C49" w:rsidP="00FE4C8E">
            <w:pPr>
              <w:widowControl/>
              <w:snapToGrid w:val="0"/>
              <w:jc w:val="center"/>
              <w:rPr>
                <w:rFonts w:hAnsi="ＭＳ ゴシック" w:cs="ＭＳ Ｐゴシック"/>
                <w:kern w:val="0"/>
                <w:sz w:val="18"/>
                <w:szCs w:val="18"/>
              </w:rPr>
            </w:pPr>
            <w:r w:rsidRPr="00502678">
              <w:rPr>
                <w:rFonts w:hAnsi="ＭＳ ゴシック" w:cs="ＭＳ Ｐゴシック" w:hint="eastAsia"/>
                <w:kern w:val="0"/>
                <w:sz w:val="18"/>
                <w:szCs w:val="18"/>
              </w:rPr>
              <w:t>事後</w:t>
            </w:r>
            <w:r w:rsidRPr="00502678">
              <w:rPr>
                <w:rFonts w:hAnsi="ＭＳ ゴシック" w:cs="ＭＳ Ｐゴシック"/>
                <w:kern w:val="0"/>
                <w:sz w:val="18"/>
                <w:szCs w:val="18"/>
              </w:rPr>
              <w:br/>
            </w:r>
            <w:r w:rsidRPr="00502678">
              <w:rPr>
                <w:rFonts w:hAnsi="ＭＳ ゴシック" w:cs="ＭＳ Ｐゴシック" w:hint="eastAsia"/>
                <w:kern w:val="0"/>
                <w:sz w:val="18"/>
                <w:szCs w:val="18"/>
              </w:rPr>
              <w:t>（５号）</w:t>
            </w:r>
          </w:p>
        </w:tc>
      </w:tr>
    </w:tbl>
    <w:p w14:paraId="6B0CFE56" w14:textId="77777777" w:rsidR="00BD042D" w:rsidRPr="00502678" w:rsidRDefault="00E57FD0" w:rsidP="00BD042D">
      <w:pPr>
        <w:jc w:val="left"/>
        <w:rPr>
          <w:rFonts w:hAnsi="ＭＳ ゴシック"/>
          <w:sz w:val="22"/>
          <w:szCs w:val="24"/>
        </w:rPr>
      </w:pPr>
      <w:r w:rsidRPr="00481B3D">
        <w:rPr>
          <w:rFonts w:hAnsi="ＭＳ ゴシック"/>
          <w:b/>
          <w:sz w:val="18"/>
          <w:szCs w:val="18"/>
        </w:rPr>
        <w:lastRenderedPageBreak/>
        <w:br w:type="page"/>
      </w:r>
    </w:p>
    <w:p w14:paraId="78A696F7" w14:textId="2659A903" w:rsidR="00382C49" w:rsidRPr="00481B3D" w:rsidRDefault="00BD042D" w:rsidP="00230EFB">
      <w:pPr>
        <w:pStyle w:val="2"/>
      </w:pPr>
      <w:r>
        <w:rPr>
          <w:rFonts w:hint="eastAsia"/>
        </w:rPr>
        <w:lastRenderedPageBreak/>
        <w:t>７</w:t>
      </w:r>
      <w:r w:rsidRPr="00481B3D">
        <w:rPr>
          <w:rFonts w:hint="eastAsia"/>
        </w:rPr>
        <w:t xml:space="preserve">　</w:t>
      </w:r>
      <w:r>
        <w:rPr>
          <w:rFonts w:hint="eastAsia"/>
        </w:rPr>
        <w:t>報告徴収に関する留意事項</w:t>
      </w:r>
    </w:p>
    <w:p w14:paraId="29FA884E" w14:textId="77777777" w:rsidR="00382C49" w:rsidRPr="00502678" w:rsidRDefault="00382C49" w:rsidP="00525786">
      <w:pPr>
        <w:ind w:left="220" w:hangingChars="100" w:hanging="220"/>
        <w:jc w:val="left"/>
        <w:rPr>
          <w:rFonts w:hAnsi="ＭＳ ゴシック"/>
          <w:sz w:val="22"/>
          <w:szCs w:val="24"/>
        </w:rPr>
      </w:pPr>
      <w:r w:rsidRPr="00502678">
        <w:rPr>
          <w:rFonts w:hAnsi="ＭＳ ゴシック" w:hint="eastAsia"/>
          <w:sz w:val="22"/>
          <w:szCs w:val="24"/>
        </w:rPr>
        <w:t xml:space="preserve">　</w:t>
      </w:r>
      <w:r w:rsidR="0047457B" w:rsidRPr="00502678">
        <w:rPr>
          <w:rFonts w:hAnsi="ＭＳ ゴシック" w:hint="eastAsia"/>
          <w:sz w:val="22"/>
          <w:szCs w:val="24"/>
        </w:rPr>
        <w:t xml:space="preserve">　</w:t>
      </w:r>
      <w:r w:rsidRPr="00502678">
        <w:rPr>
          <w:rFonts w:hAnsi="ＭＳ ゴシック" w:hint="eastAsia"/>
          <w:sz w:val="22"/>
          <w:szCs w:val="24"/>
        </w:rPr>
        <w:t>自立相談支援機関のモニタリングや認定就労訓練事業の利用者からの相談等を端緒として、認定就労訓練事業の運営に関して疑義が生じることがあると考えられるが、その場合には、まずは認定就労訓練事業者に対して任意の聞き取りを行うなど、可能な限り、簡素な方法で迅速に問題の解決を図るよう心がけ、認定就労訓練事業者が正当な理由もなくこれに応じない場合などに、法第</w:t>
      </w:r>
      <w:r w:rsidRPr="00502678">
        <w:rPr>
          <w:rFonts w:hAnsi="ＭＳ ゴシック"/>
          <w:sz w:val="22"/>
          <w:szCs w:val="24"/>
        </w:rPr>
        <w:t>15条第２項に基づく報告徴収を行うことが考えられる。</w:t>
      </w:r>
    </w:p>
    <w:p w14:paraId="0B4BD482" w14:textId="77777777" w:rsidR="00382C49" w:rsidRPr="00502678" w:rsidRDefault="00382C49" w:rsidP="00525786">
      <w:pPr>
        <w:ind w:left="220" w:hangingChars="100" w:hanging="220"/>
        <w:jc w:val="left"/>
        <w:rPr>
          <w:rFonts w:hAnsi="ＭＳ ゴシック"/>
          <w:sz w:val="22"/>
          <w:szCs w:val="24"/>
        </w:rPr>
      </w:pPr>
      <w:r w:rsidRPr="00502678">
        <w:rPr>
          <w:rFonts w:hAnsi="ＭＳ ゴシック" w:hint="eastAsia"/>
          <w:sz w:val="22"/>
          <w:szCs w:val="24"/>
        </w:rPr>
        <w:t xml:space="preserve">　</w:t>
      </w:r>
      <w:r w:rsidR="0047457B" w:rsidRPr="00502678">
        <w:rPr>
          <w:rFonts w:hAnsi="ＭＳ ゴシック" w:hint="eastAsia"/>
          <w:sz w:val="22"/>
          <w:szCs w:val="24"/>
        </w:rPr>
        <w:t xml:space="preserve">　</w:t>
      </w:r>
      <w:r w:rsidRPr="00502678">
        <w:rPr>
          <w:rFonts w:hAnsi="ＭＳ ゴシック" w:hint="eastAsia"/>
          <w:sz w:val="22"/>
          <w:szCs w:val="24"/>
        </w:rPr>
        <w:t>報告徴収は、</w:t>
      </w:r>
      <w:r w:rsidR="006C2A40" w:rsidRPr="00502678">
        <w:rPr>
          <w:rFonts w:hAnsi="ＭＳ ゴシック" w:hint="eastAsia"/>
          <w:sz w:val="22"/>
          <w:szCs w:val="24"/>
        </w:rPr>
        <w:t>「</w:t>
      </w:r>
      <w:r w:rsidRPr="00502678">
        <w:rPr>
          <w:rFonts w:hAnsi="ＭＳ ゴシック" w:hint="eastAsia"/>
          <w:sz w:val="22"/>
          <w:szCs w:val="24"/>
        </w:rPr>
        <w:t>報告徴収書</w:t>
      </w:r>
      <w:r w:rsidR="006C2A40" w:rsidRPr="00502678">
        <w:rPr>
          <w:rFonts w:hAnsi="ＭＳ ゴシック" w:hint="eastAsia"/>
          <w:sz w:val="22"/>
          <w:szCs w:val="24"/>
        </w:rPr>
        <w:t>」</w:t>
      </w:r>
      <w:r w:rsidRPr="00502678">
        <w:rPr>
          <w:rFonts w:hAnsi="ＭＳ ゴシック" w:hint="eastAsia"/>
          <w:sz w:val="22"/>
          <w:szCs w:val="24"/>
        </w:rPr>
        <w:t>（様式</w:t>
      </w:r>
      <w:r w:rsidR="00286315" w:rsidRPr="00502678">
        <w:rPr>
          <w:rFonts w:hAnsi="ＭＳ ゴシック" w:hint="eastAsia"/>
          <w:sz w:val="22"/>
          <w:szCs w:val="24"/>
        </w:rPr>
        <w:t>７</w:t>
      </w:r>
      <w:r w:rsidRPr="00502678">
        <w:rPr>
          <w:rFonts w:hAnsi="ＭＳ ゴシック" w:hint="eastAsia"/>
          <w:sz w:val="22"/>
          <w:szCs w:val="24"/>
        </w:rPr>
        <w:t>）により行うこととし、認定就労訓練事業者に対しても文書により報告を求めることとする。</w:t>
      </w:r>
    </w:p>
    <w:p w14:paraId="77242D3B" w14:textId="3064CF8A" w:rsidR="00382C49" w:rsidRPr="00502678" w:rsidRDefault="0047457B" w:rsidP="00525786">
      <w:pPr>
        <w:ind w:left="220" w:hangingChars="100" w:hanging="220"/>
        <w:jc w:val="left"/>
        <w:rPr>
          <w:rFonts w:hAnsi="ＭＳ ゴシック"/>
          <w:sz w:val="22"/>
          <w:szCs w:val="24"/>
        </w:rPr>
      </w:pPr>
      <w:r w:rsidRPr="00502678">
        <w:rPr>
          <w:rFonts w:hAnsi="ＭＳ ゴシック" w:hint="eastAsia"/>
          <w:sz w:val="22"/>
          <w:szCs w:val="24"/>
        </w:rPr>
        <w:t xml:space="preserve">　　</w:t>
      </w:r>
      <w:r w:rsidR="00382C49" w:rsidRPr="00502678">
        <w:rPr>
          <w:rFonts w:hAnsi="ＭＳ ゴシック" w:hint="eastAsia"/>
          <w:sz w:val="22"/>
          <w:szCs w:val="24"/>
        </w:rPr>
        <w:t>一方、これによりがたい場合は、口頭による陳述の方法をとることも可能であり、その場合は、聴取後速やかに、陳述書を作成し、その内容について陳述者に確認させた上、その署名を求めるものとする。</w:t>
      </w:r>
    </w:p>
    <w:p w14:paraId="41E81E81" w14:textId="77777777" w:rsidR="00382C49" w:rsidRPr="00502678" w:rsidRDefault="00382C49" w:rsidP="00525786">
      <w:pPr>
        <w:ind w:left="220" w:hangingChars="100" w:hanging="220"/>
        <w:jc w:val="left"/>
        <w:rPr>
          <w:rFonts w:hAnsi="ＭＳ ゴシック"/>
          <w:sz w:val="22"/>
          <w:szCs w:val="24"/>
        </w:rPr>
      </w:pPr>
      <w:r w:rsidRPr="00502678">
        <w:rPr>
          <w:rFonts w:hAnsi="ＭＳ ゴシック" w:hint="eastAsia"/>
          <w:sz w:val="22"/>
          <w:szCs w:val="24"/>
        </w:rPr>
        <w:t xml:space="preserve">　</w:t>
      </w:r>
      <w:r w:rsidR="0047457B" w:rsidRPr="00502678">
        <w:rPr>
          <w:rFonts w:hAnsi="ＭＳ ゴシック" w:hint="eastAsia"/>
          <w:sz w:val="22"/>
          <w:szCs w:val="24"/>
        </w:rPr>
        <w:t xml:space="preserve">　</w:t>
      </w:r>
      <w:r w:rsidRPr="00502678">
        <w:rPr>
          <w:rFonts w:hAnsi="ＭＳ ゴシック" w:hint="eastAsia"/>
          <w:sz w:val="22"/>
          <w:szCs w:val="24"/>
        </w:rPr>
        <w:t>なお、報告徴収を行う際は、認定就労訓練事業者に対して、報告をせず、又は虚偽の報告をした場合は罰則の適用がある旨を説明する。</w:t>
      </w:r>
    </w:p>
    <w:p w14:paraId="00E70E43" w14:textId="77777777" w:rsidR="00382C49" w:rsidRPr="00502678" w:rsidRDefault="00382C49" w:rsidP="00FE4C8E">
      <w:pPr>
        <w:jc w:val="left"/>
        <w:rPr>
          <w:rFonts w:hAnsi="ＭＳ ゴシック"/>
          <w:sz w:val="22"/>
          <w:szCs w:val="24"/>
        </w:rPr>
      </w:pPr>
    </w:p>
    <w:p w14:paraId="3B1ADA2F" w14:textId="15FC0890" w:rsidR="00382C49" w:rsidRPr="00481B3D" w:rsidRDefault="00382C49" w:rsidP="006F3567">
      <w:pPr>
        <w:pStyle w:val="2"/>
      </w:pPr>
      <w:bookmarkStart w:id="115" w:name="_Toc31135079"/>
      <w:r w:rsidRPr="00481B3D">
        <w:rPr>
          <w:rFonts w:hint="eastAsia"/>
        </w:rPr>
        <w:t>８　認定取消に関する留意事項</w:t>
      </w:r>
      <w:bookmarkEnd w:id="115"/>
    </w:p>
    <w:p w14:paraId="10311F9C" w14:textId="77777777" w:rsidR="00382C49" w:rsidRPr="00502678" w:rsidRDefault="00382C49" w:rsidP="00525786">
      <w:pPr>
        <w:ind w:left="220" w:hangingChars="100" w:hanging="220"/>
        <w:jc w:val="left"/>
        <w:rPr>
          <w:rFonts w:hAnsi="ＭＳ ゴシック"/>
          <w:sz w:val="22"/>
          <w:szCs w:val="24"/>
        </w:rPr>
      </w:pPr>
      <w:r w:rsidRPr="00502678">
        <w:rPr>
          <w:rFonts w:hAnsi="ＭＳ ゴシック" w:hint="eastAsia"/>
          <w:sz w:val="22"/>
          <w:szCs w:val="24"/>
        </w:rPr>
        <w:t xml:space="preserve">　</w:t>
      </w:r>
      <w:r w:rsidR="0047457B" w:rsidRPr="00502678">
        <w:rPr>
          <w:rFonts w:hAnsi="ＭＳ ゴシック" w:hint="eastAsia"/>
          <w:sz w:val="22"/>
          <w:szCs w:val="24"/>
        </w:rPr>
        <w:t xml:space="preserve">　</w:t>
      </w:r>
      <w:r w:rsidRPr="00502678">
        <w:rPr>
          <w:rFonts w:hAnsi="ＭＳ ゴシック" w:hint="eastAsia"/>
          <w:sz w:val="22"/>
          <w:szCs w:val="24"/>
        </w:rPr>
        <w:t>管轄都道府県知事等は、認定就労訓練事業が認定基準に適合しないものとなったと認めるときは、法第</w:t>
      </w:r>
      <w:r w:rsidRPr="00502678">
        <w:rPr>
          <w:rFonts w:hAnsi="ＭＳ ゴシック"/>
          <w:sz w:val="22"/>
          <w:szCs w:val="24"/>
        </w:rPr>
        <w:t>10条第３項に基づき当該認定を取り消すことができる。</w:t>
      </w:r>
    </w:p>
    <w:p w14:paraId="47965D24" w14:textId="77777777" w:rsidR="00382C49" w:rsidRPr="00502678" w:rsidRDefault="00382C49" w:rsidP="00525786">
      <w:pPr>
        <w:ind w:left="220" w:hangingChars="100" w:hanging="220"/>
        <w:jc w:val="left"/>
        <w:rPr>
          <w:rFonts w:hAnsi="ＭＳ ゴシック"/>
          <w:sz w:val="22"/>
          <w:szCs w:val="24"/>
        </w:rPr>
      </w:pPr>
      <w:r w:rsidRPr="00502678">
        <w:rPr>
          <w:rFonts w:hAnsi="ＭＳ ゴシック" w:hint="eastAsia"/>
          <w:sz w:val="22"/>
          <w:szCs w:val="24"/>
        </w:rPr>
        <w:t xml:space="preserve">　</w:t>
      </w:r>
      <w:r w:rsidR="0047457B" w:rsidRPr="00502678">
        <w:rPr>
          <w:rFonts w:hAnsi="ＭＳ ゴシック" w:hint="eastAsia"/>
          <w:sz w:val="22"/>
          <w:szCs w:val="24"/>
        </w:rPr>
        <w:t xml:space="preserve">　</w:t>
      </w:r>
      <w:r w:rsidRPr="00502678">
        <w:rPr>
          <w:rFonts w:hAnsi="ＭＳ ゴシック" w:hint="eastAsia"/>
          <w:sz w:val="22"/>
          <w:szCs w:val="24"/>
        </w:rPr>
        <w:t>就労訓練事業の認定は、就労訓練事業が一定の基準を該当する旨を確認する行為に過ぎず、許可のように当該者の権利利益を変動させるものではないことから、就労訓練事業の認定は行政不服審査法上の処分には該当せず、その取消等について不服申立はできないものと解されるが、認定取消の判断に当たっては、事業者や利用者、自立相談支援機関に説明を求め、事実確認を適切に行い、その上で認定の取消を行う場合は、事業者に対して、その理由を丁寧に説明することが必要である。</w:t>
      </w:r>
    </w:p>
    <w:p w14:paraId="6E801421" w14:textId="77777777" w:rsidR="00382C49" w:rsidRPr="00502678" w:rsidRDefault="00382C49" w:rsidP="00525786">
      <w:pPr>
        <w:ind w:left="220" w:hangingChars="100" w:hanging="220"/>
        <w:jc w:val="left"/>
        <w:rPr>
          <w:rFonts w:hAnsi="ＭＳ ゴシック"/>
          <w:sz w:val="22"/>
          <w:szCs w:val="24"/>
        </w:rPr>
      </w:pPr>
      <w:r w:rsidRPr="00502678">
        <w:rPr>
          <w:rFonts w:hAnsi="ＭＳ ゴシック" w:hint="eastAsia"/>
          <w:sz w:val="22"/>
          <w:szCs w:val="24"/>
        </w:rPr>
        <w:t xml:space="preserve">　</w:t>
      </w:r>
      <w:r w:rsidR="0047457B" w:rsidRPr="00502678">
        <w:rPr>
          <w:rFonts w:hAnsi="ＭＳ ゴシック" w:hint="eastAsia"/>
          <w:sz w:val="22"/>
          <w:szCs w:val="24"/>
        </w:rPr>
        <w:t xml:space="preserve">　</w:t>
      </w:r>
      <w:r w:rsidRPr="00502678">
        <w:rPr>
          <w:rFonts w:hAnsi="ＭＳ ゴシック" w:hint="eastAsia"/>
          <w:sz w:val="22"/>
          <w:szCs w:val="24"/>
        </w:rPr>
        <w:t>認定の取消を行った場合は、</w:t>
      </w:r>
      <w:r w:rsidR="006C2A40" w:rsidRPr="00502678">
        <w:rPr>
          <w:rFonts w:hAnsi="ＭＳ ゴシック" w:hint="eastAsia"/>
          <w:sz w:val="22"/>
          <w:szCs w:val="24"/>
        </w:rPr>
        <w:t>「</w:t>
      </w:r>
      <w:r w:rsidRPr="00502678">
        <w:rPr>
          <w:rFonts w:hAnsi="ＭＳ ゴシック" w:hint="eastAsia"/>
          <w:sz w:val="22"/>
          <w:szCs w:val="24"/>
        </w:rPr>
        <w:t>生活困窮者就労訓練事業認定取消通知書</w:t>
      </w:r>
      <w:r w:rsidR="006C2A40" w:rsidRPr="00502678">
        <w:rPr>
          <w:rFonts w:hAnsi="ＭＳ ゴシック" w:hint="eastAsia"/>
          <w:sz w:val="22"/>
          <w:szCs w:val="24"/>
        </w:rPr>
        <w:t>」</w:t>
      </w:r>
      <w:r w:rsidRPr="00502678">
        <w:rPr>
          <w:rFonts w:hAnsi="ＭＳ ゴシック" w:hint="eastAsia"/>
          <w:sz w:val="22"/>
          <w:szCs w:val="24"/>
        </w:rPr>
        <w:t>（様式</w:t>
      </w:r>
      <w:r w:rsidR="00286315" w:rsidRPr="00502678">
        <w:rPr>
          <w:rFonts w:hAnsi="ＭＳ ゴシック" w:hint="eastAsia"/>
          <w:sz w:val="22"/>
          <w:szCs w:val="24"/>
        </w:rPr>
        <w:t>８</w:t>
      </w:r>
      <w:r w:rsidRPr="00502678">
        <w:rPr>
          <w:rFonts w:hAnsi="ＭＳ ゴシック" w:hint="eastAsia"/>
          <w:sz w:val="22"/>
          <w:szCs w:val="24"/>
        </w:rPr>
        <w:t>）により、その旨を事業者に通知するとともに、認定就労訓練事業台帳の更新、管内自治体等への情報提供を行う。</w:t>
      </w:r>
    </w:p>
    <w:p w14:paraId="42911EF7" w14:textId="77777777" w:rsidR="00382C49" w:rsidRPr="00502678" w:rsidRDefault="00382C49" w:rsidP="00382C49">
      <w:pPr>
        <w:ind w:firstLine="223"/>
        <w:jc w:val="left"/>
        <w:rPr>
          <w:rFonts w:asciiTheme="majorEastAsia" w:eastAsiaTheme="majorEastAsia" w:hAnsiTheme="majorEastAsia"/>
          <w:sz w:val="22"/>
          <w:szCs w:val="24"/>
        </w:rPr>
      </w:pPr>
    </w:p>
    <w:p w14:paraId="18C975CD" w14:textId="11F47B7C" w:rsidR="003714CE" w:rsidRDefault="003714CE" w:rsidP="00FE4C8E">
      <w:pPr>
        <w:jc w:val="left"/>
        <w:rPr>
          <w:rFonts w:asciiTheme="majorEastAsia" w:eastAsiaTheme="majorEastAsia" w:hAnsiTheme="majorEastAsia"/>
          <w:sz w:val="22"/>
          <w:szCs w:val="24"/>
        </w:rPr>
      </w:pPr>
    </w:p>
    <w:p w14:paraId="6B320C93" w14:textId="323CD322" w:rsidR="001D68EC" w:rsidRDefault="001D68EC" w:rsidP="00FE4C8E">
      <w:pPr>
        <w:jc w:val="left"/>
        <w:rPr>
          <w:rFonts w:asciiTheme="majorEastAsia" w:eastAsiaTheme="majorEastAsia" w:hAnsiTheme="majorEastAsia"/>
          <w:sz w:val="22"/>
          <w:szCs w:val="24"/>
        </w:rPr>
      </w:pPr>
    </w:p>
    <w:p w14:paraId="627C90F2" w14:textId="65FCF3DA" w:rsidR="001D68EC" w:rsidRDefault="001D68EC" w:rsidP="00FE4C8E">
      <w:pPr>
        <w:jc w:val="left"/>
        <w:rPr>
          <w:rFonts w:asciiTheme="majorEastAsia" w:eastAsiaTheme="majorEastAsia" w:hAnsiTheme="majorEastAsia"/>
          <w:sz w:val="22"/>
          <w:szCs w:val="24"/>
        </w:rPr>
      </w:pPr>
    </w:p>
    <w:p w14:paraId="3423EECD" w14:textId="60913B3E" w:rsidR="001D68EC" w:rsidRDefault="001D68EC" w:rsidP="00FE4C8E">
      <w:pPr>
        <w:jc w:val="left"/>
        <w:rPr>
          <w:rFonts w:asciiTheme="majorEastAsia" w:eastAsiaTheme="majorEastAsia" w:hAnsiTheme="majorEastAsia"/>
          <w:sz w:val="22"/>
          <w:szCs w:val="24"/>
        </w:rPr>
      </w:pPr>
    </w:p>
    <w:p w14:paraId="3E9AAC2A" w14:textId="7A6C9D37" w:rsidR="001D68EC" w:rsidRDefault="001D68EC" w:rsidP="00FE4C8E">
      <w:pPr>
        <w:jc w:val="left"/>
        <w:rPr>
          <w:rFonts w:asciiTheme="majorEastAsia" w:eastAsiaTheme="majorEastAsia" w:hAnsiTheme="majorEastAsia"/>
          <w:sz w:val="22"/>
          <w:szCs w:val="24"/>
        </w:rPr>
      </w:pPr>
    </w:p>
    <w:p w14:paraId="33D8527F" w14:textId="262A873C" w:rsidR="001D68EC" w:rsidRDefault="001D68EC" w:rsidP="00FE4C8E">
      <w:pPr>
        <w:jc w:val="left"/>
        <w:rPr>
          <w:rFonts w:asciiTheme="majorEastAsia" w:eastAsiaTheme="majorEastAsia" w:hAnsiTheme="majorEastAsia"/>
          <w:sz w:val="22"/>
          <w:szCs w:val="24"/>
        </w:rPr>
      </w:pPr>
    </w:p>
    <w:p w14:paraId="4892DCA4" w14:textId="271FEC2B" w:rsidR="001D68EC" w:rsidRDefault="001D68EC" w:rsidP="00FE4C8E">
      <w:pPr>
        <w:jc w:val="left"/>
        <w:rPr>
          <w:rFonts w:asciiTheme="majorEastAsia" w:eastAsiaTheme="majorEastAsia" w:hAnsiTheme="majorEastAsia"/>
          <w:sz w:val="22"/>
          <w:szCs w:val="24"/>
        </w:rPr>
      </w:pPr>
    </w:p>
    <w:p w14:paraId="0EB3E3B9" w14:textId="5E01A98D" w:rsidR="001D68EC" w:rsidRDefault="001D68EC" w:rsidP="00FE4C8E">
      <w:pPr>
        <w:jc w:val="left"/>
        <w:rPr>
          <w:rFonts w:asciiTheme="majorEastAsia" w:eastAsiaTheme="majorEastAsia" w:hAnsiTheme="majorEastAsia"/>
          <w:sz w:val="22"/>
          <w:szCs w:val="24"/>
        </w:rPr>
      </w:pPr>
    </w:p>
    <w:p w14:paraId="00D272F3" w14:textId="21EAFDEB" w:rsidR="001D68EC" w:rsidRDefault="001D68EC" w:rsidP="00FE4C8E">
      <w:pPr>
        <w:jc w:val="left"/>
        <w:rPr>
          <w:rFonts w:asciiTheme="majorEastAsia" w:eastAsiaTheme="majorEastAsia" w:hAnsiTheme="majorEastAsia"/>
          <w:sz w:val="22"/>
          <w:szCs w:val="24"/>
        </w:rPr>
      </w:pPr>
    </w:p>
    <w:p w14:paraId="4F1BE90D" w14:textId="77777777" w:rsidR="001D68EC" w:rsidRPr="00502678" w:rsidRDefault="001D68EC" w:rsidP="00FE4C8E">
      <w:pPr>
        <w:jc w:val="left"/>
        <w:rPr>
          <w:rFonts w:asciiTheme="majorEastAsia" w:eastAsiaTheme="majorEastAsia" w:hAnsiTheme="majorEastAsia"/>
          <w:sz w:val="22"/>
          <w:szCs w:val="24"/>
        </w:rPr>
      </w:pPr>
    </w:p>
    <w:tbl>
      <w:tblPr>
        <w:tblpPr w:leftFromText="142" w:rightFromText="142" w:vertAnchor="text" w:horzAnchor="margin" w:tblpXSpec="center" w:tblpY="421"/>
        <w:tblW w:w="8931" w:type="dxa"/>
        <w:jc w:val="center"/>
        <w:tblLayout w:type="fixed"/>
        <w:tblCellMar>
          <w:left w:w="99" w:type="dxa"/>
          <w:right w:w="99" w:type="dxa"/>
        </w:tblCellMar>
        <w:tblLook w:val="04A0" w:firstRow="1" w:lastRow="0" w:firstColumn="1" w:lastColumn="0" w:noHBand="0" w:noVBand="1"/>
      </w:tblPr>
      <w:tblGrid>
        <w:gridCol w:w="5377"/>
        <w:gridCol w:w="3554"/>
      </w:tblGrid>
      <w:tr w:rsidR="001D68EC" w:rsidRPr="00481B3D" w14:paraId="71359251" w14:textId="77777777" w:rsidTr="008433A5">
        <w:trPr>
          <w:trHeight w:val="510"/>
          <w:jc w:val="center"/>
        </w:trPr>
        <w:tc>
          <w:tcPr>
            <w:tcW w:w="5377" w:type="dxa"/>
            <w:tcBorders>
              <w:top w:val="single" w:sz="8" w:space="0" w:color="auto"/>
              <w:left w:val="single" w:sz="8" w:space="0" w:color="auto"/>
              <w:bottom w:val="double" w:sz="6" w:space="0" w:color="auto"/>
              <w:right w:val="single" w:sz="4" w:space="0" w:color="auto"/>
            </w:tcBorders>
            <w:shd w:val="clear" w:color="auto" w:fill="auto"/>
            <w:noWrap/>
            <w:vAlign w:val="center"/>
            <w:hideMark/>
          </w:tcPr>
          <w:p w14:paraId="03B8EC34" w14:textId="77777777" w:rsidR="001D68EC" w:rsidRPr="00502678" w:rsidRDefault="001D68EC" w:rsidP="00382C49">
            <w:pPr>
              <w:widowControl/>
              <w:jc w:val="center"/>
              <w:rPr>
                <w:rFonts w:asciiTheme="majorEastAsia" w:eastAsiaTheme="majorEastAsia" w:hAnsiTheme="majorEastAsia" w:cs="ＭＳ Ｐゴシック"/>
                <w:kern w:val="0"/>
                <w:sz w:val="18"/>
              </w:rPr>
            </w:pPr>
          </w:p>
        </w:tc>
        <w:tc>
          <w:tcPr>
            <w:tcW w:w="3554" w:type="dxa"/>
            <w:tcBorders>
              <w:top w:val="single" w:sz="8" w:space="0" w:color="auto"/>
              <w:left w:val="nil"/>
              <w:bottom w:val="double" w:sz="6" w:space="0" w:color="auto"/>
              <w:right w:val="single" w:sz="4" w:space="0" w:color="auto"/>
            </w:tcBorders>
            <w:shd w:val="clear" w:color="auto" w:fill="auto"/>
            <w:vAlign w:val="center"/>
            <w:hideMark/>
          </w:tcPr>
          <w:p w14:paraId="0282DBC4" w14:textId="639110F5" w:rsidR="001D68EC" w:rsidRPr="00502678" w:rsidRDefault="001D68EC" w:rsidP="001D68EC">
            <w:pPr>
              <w:widowControl/>
              <w:jc w:val="center"/>
              <w:rPr>
                <w:rFonts w:asciiTheme="majorEastAsia" w:eastAsiaTheme="majorEastAsia" w:hAnsiTheme="majorEastAsia" w:cs="ＭＳ Ｐゴシック"/>
                <w:kern w:val="0"/>
                <w:sz w:val="18"/>
              </w:rPr>
            </w:pPr>
            <w:r>
              <w:rPr>
                <w:rFonts w:asciiTheme="majorEastAsia" w:eastAsiaTheme="majorEastAsia" w:hAnsiTheme="majorEastAsia" w:cs="ＭＳ Ｐゴシック" w:hint="eastAsia"/>
                <w:kern w:val="0"/>
                <w:sz w:val="18"/>
              </w:rPr>
              <w:t>関係様式</w:t>
            </w:r>
          </w:p>
        </w:tc>
      </w:tr>
      <w:tr w:rsidR="001D68EC" w:rsidRPr="00481B3D" w14:paraId="1BA30586" w14:textId="77777777" w:rsidTr="008433A5">
        <w:trPr>
          <w:trHeight w:val="510"/>
          <w:jc w:val="center"/>
        </w:trPr>
        <w:tc>
          <w:tcPr>
            <w:tcW w:w="5377" w:type="dxa"/>
            <w:tcBorders>
              <w:top w:val="nil"/>
              <w:left w:val="single" w:sz="8" w:space="0" w:color="auto"/>
              <w:bottom w:val="single" w:sz="4" w:space="0" w:color="auto"/>
              <w:right w:val="single" w:sz="4" w:space="0" w:color="auto"/>
            </w:tcBorders>
            <w:shd w:val="clear" w:color="auto" w:fill="auto"/>
            <w:vAlign w:val="center"/>
            <w:hideMark/>
          </w:tcPr>
          <w:p w14:paraId="2F3B1C66" w14:textId="77777777" w:rsidR="001D68EC" w:rsidRPr="00502678" w:rsidRDefault="001D68EC" w:rsidP="00382C49">
            <w:pPr>
              <w:widowControl/>
              <w:spacing w:line="360" w:lineRule="auto"/>
              <w:jc w:val="left"/>
              <w:rPr>
                <w:rFonts w:asciiTheme="majorEastAsia" w:eastAsiaTheme="majorEastAsia" w:hAnsiTheme="majorEastAsia" w:cs="ＭＳ Ｐゴシック"/>
                <w:kern w:val="0"/>
                <w:sz w:val="18"/>
              </w:rPr>
            </w:pPr>
            <w:r w:rsidRPr="00502678">
              <w:rPr>
                <w:rFonts w:asciiTheme="majorEastAsia" w:eastAsiaTheme="majorEastAsia" w:hAnsiTheme="majorEastAsia" w:cs="ＭＳ Ｐゴシック" w:hint="eastAsia"/>
                <w:kern w:val="0"/>
                <w:sz w:val="18"/>
              </w:rPr>
              <w:t>生活困窮者就労訓練事業認定申請書</w:t>
            </w:r>
          </w:p>
        </w:tc>
        <w:tc>
          <w:tcPr>
            <w:tcW w:w="3554" w:type="dxa"/>
            <w:tcBorders>
              <w:top w:val="nil"/>
              <w:left w:val="single" w:sz="4" w:space="0" w:color="auto"/>
              <w:bottom w:val="single" w:sz="4" w:space="0" w:color="auto"/>
              <w:right w:val="single" w:sz="4" w:space="0" w:color="auto"/>
            </w:tcBorders>
            <w:shd w:val="clear" w:color="auto" w:fill="auto"/>
            <w:vAlign w:val="center"/>
            <w:hideMark/>
          </w:tcPr>
          <w:p w14:paraId="6D8ED58A" w14:textId="3EC83757" w:rsidR="001D68EC" w:rsidRPr="00502678" w:rsidRDefault="001D68EC" w:rsidP="00E243D2">
            <w:pPr>
              <w:widowControl/>
              <w:spacing w:line="360" w:lineRule="auto"/>
              <w:jc w:val="center"/>
              <w:rPr>
                <w:rFonts w:asciiTheme="majorEastAsia" w:eastAsiaTheme="majorEastAsia" w:hAnsiTheme="majorEastAsia" w:cs="ＭＳ Ｐゴシック"/>
                <w:kern w:val="0"/>
                <w:sz w:val="18"/>
              </w:rPr>
            </w:pPr>
            <w:r w:rsidRPr="00502678">
              <w:rPr>
                <w:rFonts w:asciiTheme="majorEastAsia" w:eastAsiaTheme="majorEastAsia" w:hAnsiTheme="majorEastAsia" w:cs="ＭＳ Ｐゴシック" w:hint="eastAsia"/>
                <w:kern w:val="0"/>
                <w:sz w:val="18"/>
              </w:rPr>
              <w:t>則様式第２号</w:t>
            </w:r>
          </w:p>
        </w:tc>
      </w:tr>
      <w:tr w:rsidR="009E1D49" w:rsidRPr="00481B3D" w14:paraId="402CADB8" w14:textId="77777777" w:rsidTr="00FE4C8E">
        <w:trPr>
          <w:trHeight w:val="510"/>
          <w:jc w:val="center"/>
        </w:trPr>
        <w:tc>
          <w:tcPr>
            <w:tcW w:w="5377"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81798DB" w14:textId="77777777" w:rsidR="00382C49" w:rsidRPr="00502678" w:rsidRDefault="00382C49" w:rsidP="00382C49">
            <w:pPr>
              <w:widowControl/>
              <w:spacing w:line="360" w:lineRule="auto"/>
              <w:jc w:val="left"/>
              <w:rPr>
                <w:rFonts w:asciiTheme="majorEastAsia" w:eastAsiaTheme="majorEastAsia" w:hAnsiTheme="majorEastAsia" w:cs="ＭＳ Ｐゴシック"/>
                <w:kern w:val="0"/>
                <w:sz w:val="18"/>
              </w:rPr>
            </w:pPr>
            <w:r w:rsidRPr="00502678">
              <w:rPr>
                <w:rFonts w:asciiTheme="majorEastAsia" w:eastAsiaTheme="majorEastAsia" w:hAnsiTheme="majorEastAsia" w:cs="ＭＳ Ｐゴシック" w:hint="eastAsia"/>
                <w:kern w:val="0"/>
                <w:sz w:val="18"/>
              </w:rPr>
              <w:t>誓約書</w:t>
            </w:r>
          </w:p>
        </w:tc>
        <w:tc>
          <w:tcPr>
            <w:tcW w:w="3554" w:type="dxa"/>
            <w:tcBorders>
              <w:top w:val="single" w:sz="4" w:space="0" w:color="auto"/>
              <w:left w:val="single" w:sz="4" w:space="0" w:color="auto"/>
              <w:bottom w:val="single" w:sz="4" w:space="0" w:color="000000"/>
              <w:right w:val="single" w:sz="4" w:space="0" w:color="auto"/>
            </w:tcBorders>
            <w:vAlign w:val="center"/>
            <w:hideMark/>
          </w:tcPr>
          <w:p w14:paraId="1C4FE5B9" w14:textId="77777777" w:rsidR="00382C49" w:rsidRPr="00502678" w:rsidRDefault="00382C49" w:rsidP="003137B9">
            <w:pPr>
              <w:spacing w:line="360" w:lineRule="auto"/>
              <w:jc w:val="center"/>
              <w:rPr>
                <w:rFonts w:asciiTheme="majorEastAsia" w:eastAsiaTheme="majorEastAsia" w:hAnsiTheme="majorEastAsia" w:cs="ＭＳ Ｐゴシック"/>
                <w:kern w:val="0"/>
                <w:sz w:val="18"/>
              </w:rPr>
            </w:pPr>
            <w:r w:rsidRPr="00502678">
              <w:rPr>
                <w:rFonts w:asciiTheme="majorEastAsia" w:eastAsiaTheme="majorEastAsia" w:hAnsiTheme="majorEastAsia" w:cs="ＭＳ Ｐゴシック" w:hint="eastAsia"/>
                <w:kern w:val="0"/>
                <w:sz w:val="18"/>
              </w:rPr>
              <w:t>様式</w:t>
            </w:r>
            <w:r w:rsidR="00286315" w:rsidRPr="00502678">
              <w:rPr>
                <w:rFonts w:asciiTheme="majorEastAsia" w:eastAsiaTheme="majorEastAsia" w:hAnsiTheme="majorEastAsia" w:cs="ＭＳ Ｐゴシック" w:hint="eastAsia"/>
                <w:kern w:val="0"/>
                <w:sz w:val="18"/>
              </w:rPr>
              <w:t>１</w:t>
            </w:r>
          </w:p>
        </w:tc>
      </w:tr>
      <w:tr w:rsidR="001D68EC" w:rsidRPr="00481B3D" w14:paraId="78067C88" w14:textId="77777777" w:rsidTr="008433A5">
        <w:trPr>
          <w:trHeight w:val="510"/>
          <w:jc w:val="center"/>
        </w:trPr>
        <w:tc>
          <w:tcPr>
            <w:tcW w:w="5377" w:type="dxa"/>
            <w:tcBorders>
              <w:top w:val="nil"/>
              <w:left w:val="single" w:sz="8" w:space="0" w:color="auto"/>
              <w:bottom w:val="single" w:sz="4" w:space="0" w:color="auto"/>
              <w:right w:val="single" w:sz="4" w:space="0" w:color="auto"/>
            </w:tcBorders>
            <w:shd w:val="clear" w:color="auto" w:fill="auto"/>
            <w:vAlign w:val="center"/>
            <w:hideMark/>
          </w:tcPr>
          <w:p w14:paraId="0D113893" w14:textId="77777777" w:rsidR="001D68EC" w:rsidRPr="00502678" w:rsidRDefault="001D68EC" w:rsidP="00382C49">
            <w:pPr>
              <w:widowControl/>
              <w:spacing w:line="360" w:lineRule="auto"/>
              <w:jc w:val="left"/>
              <w:rPr>
                <w:rFonts w:asciiTheme="majorEastAsia" w:eastAsiaTheme="majorEastAsia" w:hAnsiTheme="majorEastAsia" w:cs="ＭＳ Ｐゴシック"/>
                <w:kern w:val="0"/>
                <w:sz w:val="18"/>
              </w:rPr>
            </w:pPr>
            <w:r w:rsidRPr="00502678">
              <w:rPr>
                <w:rFonts w:asciiTheme="majorEastAsia" w:eastAsiaTheme="majorEastAsia" w:hAnsiTheme="majorEastAsia" w:cs="ＭＳ Ｐゴシック" w:hint="eastAsia"/>
                <w:kern w:val="0"/>
                <w:sz w:val="18"/>
              </w:rPr>
              <w:t>生活困窮者就労訓練事業（相当）認定通知書</w:t>
            </w:r>
          </w:p>
        </w:tc>
        <w:tc>
          <w:tcPr>
            <w:tcW w:w="3554" w:type="dxa"/>
            <w:tcBorders>
              <w:top w:val="nil"/>
              <w:left w:val="nil"/>
              <w:bottom w:val="single" w:sz="4" w:space="0" w:color="auto"/>
              <w:right w:val="single" w:sz="4" w:space="0" w:color="auto"/>
            </w:tcBorders>
            <w:shd w:val="clear" w:color="auto" w:fill="auto"/>
            <w:vAlign w:val="center"/>
            <w:hideMark/>
          </w:tcPr>
          <w:p w14:paraId="5F451369" w14:textId="6FEE8E1E" w:rsidR="001D68EC" w:rsidRPr="00502678" w:rsidRDefault="001D68EC" w:rsidP="001D68EC">
            <w:pPr>
              <w:widowControl/>
              <w:spacing w:line="360" w:lineRule="auto"/>
              <w:jc w:val="center"/>
              <w:rPr>
                <w:rFonts w:asciiTheme="majorEastAsia" w:eastAsiaTheme="majorEastAsia" w:hAnsiTheme="majorEastAsia" w:cs="ＭＳ Ｐゴシック"/>
                <w:kern w:val="0"/>
                <w:sz w:val="18"/>
              </w:rPr>
            </w:pPr>
            <w:r w:rsidRPr="00502678">
              <w:rPr>
                <w:rFonts w:asciiTheme="majorEastAsia" w:eastAsiaTheme="majorEastAsia" w:hAnsiTheme="majorEastAsia" w:cs="ＭＳ Ｐゴシック" w:hint="eastAsia"/>
                <w:kern w:val="0"/>
                <w:sz w:val="18"/>
              </w:rPr>
              <w:t>様式２</w:t>
            </w:r>
          </w:p>
        </w:tc>
      </w:tr>
      <w:tr w:rsidR="001D68EC" w:rsidRPr="00481B3D" w14:paraId="4FA4B05E" w14:textId="77777777" w:rsidTr="008433A5">
        <w:trPr>
          <w:trHeight w:val="510"/>
          <w:jc w:val="center"/>
        </w:trPr>
        <w:tc>
          <w:tcPr>
            <w:tcW w:w="5377" w:type="dxa"/>
            <w:tcBorders>
              <w:top w:val="nil"/>
              <w:left w:val="single" w:sz="8" w:space="0" w:color="auto"/>
              <w:bottom w:val="single" w:sz="4" w:space="0" w:color="auto"/>
              <w:right w:val="single" w:sz="4" w:space="0" w:color="auto"/>
            </w:tcBorders>
            <w:shd w:val="clear" w:color="auto" w:fill="auto"/>
            <w:vAlign w:val="center"/>
            <w:hideMark/>
          </w:tcPr>
          <w:p w14:paraId="2BE461FF" w14:textId="77777777" w:rsidR="001D68EC" w:rsidRPr="00502678" w:rsidRDefault="001D68EC" w:rsidP="00382C49">
            <w:pPr>
              <w:widowControl/>
              <w:spacing w:line="360" w:lineRule="auto"/>
              <w:jc w:val="left"/>
              <w:rPr>
                <w:rFonts w:asciiTheme="majorEastAsia" w:eastAsiaTheme="majorEastAsia" w:hAnsiTheme="majorEastAsia" w:cs="ＭＳ Ｐゴシック"/>
                <w:kern w:val="0"/>
                <w:sz w:val="18"/>
              </w:rPr>
            </w:pPr>
            <w:r w:rsidRPr="00502678">
              <w:rPr>
                <w:rFonts w:asciiTheme="majorEastAsia" w:eastAsiaTheme="majorEastAsia" w:hAnsiTheme="majorEastAsia" w:cs="ＭＳ Ｐゴシック" w:hint="eastAsia"/>
                <w:kern w:val="0"/>
                <w:sz w:val="18"/>
              </w:rPr>
              <w:t>生活困窮者就労訓練事業不（相当）認定通知書</w:t>
            </w:r>
          </w:p>
        </w:tc>
        <w:tc>
          <w:tcPr>
            <w:tcW w:w="3554" w:type="dxa"/>
            <w:tcBorders>
              <w:top w:val="nil"/>
              <w:left w:val="nil"/>
              <w:bottom w:val="single" w:sz="4" w:space="0" w:color="auto"/>
              <w:right w:val="single" w:sz="4" w:space="0" w:color="auto"/>
            </w:tcBorders>
            <w:shd w:val="clear" w:color="auto" w:fill="auto"/>
            <w:vAlign w:val="center"/>
            <w:hideMark/>
          </w:tcPr>
          <w:p w14:paraId="7FDCAB4D" w14:textId="56F4ECB0" w:rsidR="001D68EC" w:rsidRPr="00502678" w:rsidRDefault="001D68EC" w:rsidP="001D68EC">
            <w:pPr>
              <w:widowControl/>
              <w:spacing w:line="360" w:lineRule="auto"/>
              <w:jc w:val="center"/>
              <w:rPr>
                <w:rFonts w:asciiTheme="majorEastAsia" w:eastAsiaTheme="majorEastAsia" w:hAnsiTheme="majorEastAsia" w:cs="ＭＳ Ｐゴシック"/>
                <w:kern w:val="0"/>
                <w:sz w:val="18"/>
              </w:rPr>
            </w:pPr>
            <w:r w:rsidRPr="00502678">
              <w:rPr>
                <w:rFonts w:asciiTheme="majorEastAsia" w:eastAsiaTheme="majorEastAsia" w:hAnsiTheme="majorEastAsia" w:cs="ＭＳ Ｐゴシック" w:hint="eastAsia"/>
                <w:kern w:val="0"/>
                <w:sz w:val="18"/>
              </w:rPr>
              <w:t>様式３</w:t>
            </w:r>
          </w:p>
        </w:tc>
      </w:tr>
      <w:tr w:rsidR="009E1D49" w:rsidRPr="00481B3D" w14:paraId="3F8B2EFC" w14:textId="77777777" w:rsidTr="00FE4C8E">
        <w:trPr>
          <w:trHeight w:val="510"/>
          <w:jc w:val="center"/>
        </w:trPr>
        <w:tc>
          <w:tcPr>
            <w:tcW w:w="5377" w:type="dxa"/>
            <w:tcBorders>
              <w:top w:val="nil"/>
              <w:left w:val="single" w:sz="8" w:space="0" w:color="auto"/>
              <w:bottom w:val="single" w:sz="4" w:space="0" w:color="auto"/>
              <w:right w:val="single" w:sz="4" w:space="0" w:color="auto"/>
            </w:tcBorders>
            <w:shd w:val="clear" w:color="auto" w:fill="auto"/>
            <w:vAlign w:val="center"/>
            <w:hideMark/>
          </w:tcPr>
          <w:p w14:paraId="7C0EE8AD" w14:textId="77777777" w:rsidR="00382C49" w:rsidRPr="00502678" w:rsidRDefault="00382C49" w:rsidP="00382C49">
            <w:pPr>
              <w:widowControl/>
              <w:spacing w:line="360" w:lineRule="auto"/>
              <w:jc w:val="left"/>
              <w:rPr>
                <w:rFonts w:asciiTheme="majorEastAsia" w:eastAsiaTheme="majorEastAsia" w:hAnsiTheme="majorEastAsia" w:cs="ＭＳ Ｐゴシック"/>
                <w:kern w:val="0"/>
                <w:sz w:val="18"/>
              </w:rPr>
            </w:pPr>
            <w:r w:rsidRPr="00502678">
              <w:rPr>
                <w:rFonts w:asciiTheme="majorEastAsia" w:eastAsiaTheme="majorEastAsia" w:hAnsiTheme="majorEastAsia" w:cs="ＭＳ Ｐゴシック" w:hint="eastAsia"/>
                <w:kern w:val="0"/>
                <w:sz w:val="18"/>
              </w:rPr>
              <w:t>認定生活困窮者就労訓練事業変更届</w:t>
            </w:r>
            <w:r w:rsidR="004E698A" w:rsidRPr="00502678">
              <w:rPr>
                <w:rFonts w:asciiTheme="majorEastAsia" w:eastAsiaTheme="majorEastAsia" w:hAnsiTheme="majorEastAsia" w:cs="ＭＳ Ｐゴシック" w:hint="eastAsia"/>
                <w:kern w:val="0"/>
                <w:sz w:val="18"/>
              </w:rPr>
              <w:t>〔事後届出〕</w:t>
            </w:r>
          </w:p>
        </w:tc>
        <w:tc>
          <w:tcPr>
            <w:tcW w:w="3554" w:type="dxa"/>
            <w:tcBorders>
              <w:top w:val="nil"/>
              <w:left w:val="single" w:sz="4" w:space="0" w:color="auto"/>
              <w:bottom w:val="single" w:sz="4" w:space="0" w:color="auto"/>
              <w:right w:val="single" w:sz="4" w:space="0" w:color="auto"/>
            </w:tcBorders>
            <w:shd w:val="clear" w:color="auto" w:fill="auto"/>
            <w:vAlign w:val="center"/>
            <w:hideMark/>
          </w:tcPr>
          <w:p w14:paraId="63012F94" w14:textId="77777777" w:rsidR="00382C49" w:rsidRPr="00502678" w:rsidRDefault="00382C49" w:rsidP="003137B9">
            <w:pPr>
              <w:widowControl/>
              <w:spacing w:line="360" w:lineRule="auto"/>
              <w:jc w:val="center"/>
              <w:rPr>
                <w:rFonts w:asciiTheme="majorEastAsia" w:eastAsiaTheme="majorEastAsia" w:hAnsiTheme="majorEastAsia" w:cs="ＭＳ Ｐゴシック"/>
                <w:kern w:val="0"/>
                <w:sz w:val="18"/>
              </w:rPr>
            </w:pPr>
            <w:r w:rsidRPr="00502678">
              <w:rPr>
                <w:rFonts w:asciiTheme="majorEastAsia" w:eastAsiaTheme="majorEastAsia" w:hAnsiTheme="majorEastAsia" w:cs="ＭＳ Ｐゴシック" w:hint="eastAsia"/>
                <w:kern w:val="0"/>
                <w:sz w:val="18"/>
              </w:rPr>
              <w:t>様式</w:t>
            </w:r>
            <w:r w:rsidR="00286315" w:rsidRPr="00502678">
              <w:rPr>
                <w:rFonts w:asciiTheme="majorEastAsia" w:eastAsiaTheme="majorEastAsia" w:hAnsiTheme="majorEastAsia" w:cs="ＭＳ Ｐゴシック" w:hint="eastAsia"/>
                <w:kern w:val="0"/>
                <w:sz w:val="18"/>
              </w:rPr>
              <w:t>４</w:t>
            </w:r>
          </w:p>
        </w:tc>
      </w:tr>
      <w:tr w:rsidR="009E1D49" w:rsidRPr="00481B3D" w14:paraId="73840FC7" w14:textId="77777777" w:rsidTr="00FE4C8E">
        <w:trPr>
          <w:trHeight w:val="510"/>
          <w:jc w:val="center"/>
        </w:trPr>
        <w:tc>
          <w:tcPr>
            <w:tcW w:w="5377"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9965ACD" w14:textId="77777777" w:rsidR="00382C49" w:rsidRPr="00502678" w:rsidRDefault="00382C49" w:rsidP="00382C49">
            <w:pPr>
              <w:widowControl/>
              <w:spacing w:line="360" w:lineRule="auto"/>
              <w:jc w:val="left"/>
              <w:rPr>
                <w:rFonts w:asciiTheme="majorEastAsia" w:eastAsiaTheme="majorEastAsia" w:hAnsiTheme="majorEastAsia" w:cs="ＭＳ Ｐゴシック"/>
                <w:kern w:val="0"/>
                <w:sz w:val="18"/>
              </w:rPr>
            </w:pPr>
            <w:r w:rsidRPr="00502678">
              <w:rPr>
                <w:rFonts w:asciiTheme="majorEastAsia" w:eastAsiaTheme="majorEastAsia" w:hAnsiTheme="majorEastAsia" w:cs="ＭＳ Ｐゴシック" w:hint="eastAsia"/>
                <w:kern w:val="0"/>
                <w:sz w:val="18"/>
              </w:rPr>
              <w:t>認定生活困窮者就労訓練事業変更届</w:t>
            </w:r>
            <w:r w:rsidR="004E698A" w:rsidRPr="00502678">
              <w:rPr>
                <w:rFonts w:asciiTheme="majorEastAsia" w:eastAsiaTheme="majorEastAsia" w:hAnsiTheme="majorEastAsia" w:cs="ＭＳ Ｐゴシック" w:hint="eastAsia"/>
                <w:kern w:val="0"/>
                <w:sz w:val="18"/>
              </w:rPr>
              <w:t>〔事前届出〕</w:t>
            </w:r>
          </w:p>
        </w:tc>
        <w:tc>
          <w:tcPr>
            <w:tcW w:w="3554" w:type="dxa"/>
            <w:tcBorders>
              <w:top w:val="single" w:sz="4" w:space="0" w:color="auto"/>
              <w:left w:val="single" w:sz="4" w:space="0" w:color="auto"/>
              <w:bottom w:val="single" w:sz="4" w:space="0" w:color="auto"/>
              <w:right w:val="single" w:sz="4" w:space="0" w:color="auto"/>
            </w:tcBorders>
            <w:vAlign w:val="center"/>
            <w:hideMark/>
          </w:tcPr>
          <w:p w14:paraId="782661D5" w14:textId="77777777" w:rsidR="00382C49" w:rsidRPr="00502678" w:rsidRDefault="00382C49" w:rsidP="003137B9">
            <w:pPr>
              <w:spacing w:line="360" w:lineRule="auto"/>
              <w:jc w:val="center"/>
              <w:rPr>
                <w:rFonts w:asciiTheme="majorEastAsia" w:eastAsiaTheme="majorEastAsia" w:hAnsiTheme="majorEastAsia" w:cs="ＭＳ Ｐゴシック"/>
                <w:kern w:val="0"/>
                <w:sz w:val="18"/>
              </w:rPr>
            </w:pPr>
            <w:r w:rsidRPr="00502678">
              <w:rPr>
                <w:rFonts w:asciiTheme="majorEastAsia" w:eastAsiaTheme="majorEastAsia" w:hAnsiTheme="majorEastAsia" w:cs="ＭＳ Ｐゴシック" w:hint="eastAsia"/>
                <w:kern w:val="0"/>
                <w:sz w:val="18"/>
              </w:rPr>
              <w:t>様式</w:t>
            </w:r>
            <w:r w:rsidR="00286315" w:rsidRPr="00502678">
              <w:rPr>
                <w:rFonts w:asciiTheme="majorEastAsia" w:eastAsiaTheme="majorEastAsia" w:hAnsiTheme="majorEastAsia" w:cs="ＭＳ Ｐゴシック" w:hint="eastAsia"/>
                <w:kern w:val="0"/>
                <w:sz w:val="18"/>
              </w:rPr>
              <w:t>５</w:t>
            </w:r>
          </w:p>
        </w:tc>
      </w:tr>
      <w:tr w:rsidR="009E1D49" w:rsidRPr="00481B3D" w14:paraId="029C9B45" w14:textId="77777777" w:rsidTr="00FE4C8E">
        <w:trPr>
          <w:trHeight w:val="510"/>
          <w:jc w:val="center"/>
        </w:trPr>
        <w:tc>
          <w:tcPr>
            <w:tcW w:w="5377" w:type="dxa"/>
            <w:tcBorders>
              <w:top w:val="single" w:sz="4" w:space="0" w:color="auto"/>
              <w:left w:val="single" w:sz="8" w:space="0" w:color="auto"/>
              <w:bottom w:val="single" w:sz="4" w:space="0" w:color="auto"/>
              <w:right w:val="single" w:sz="4" w:space="0" w:color="auto"/>
            </w:tcBorders>
            <w:shd w:val="clear" w:color="auto" w:fill="auto"/>
            <w:vAlign w:val="center"/>
          </w:tcPr>
          <w:p w14:paraId="2C5E389C" w14:textId="77777777" w:rsidR="00382C49" w:rsidRPr="00502678" w:rsidRDefault="00382C49" w:rsidP="00382C49">
            <w:pPr>
              <w:spacing w:line="360" w:lineRule="auto"/>
              <w:jc w:val="left"/>
              <w:rPr>
                <w:rFonts w:asciiTheme="majorEastAsia" w:eastAsiaTheme="majorEastAsia" w:hAnsiTheme="majorEastAsia" w:cs="ＭＳ Ｐゴシック"/>
                <w:kern w:val="0"/>
                <w:sz w:val="18"/>
              </w:rPr>
            </w:pPr>
            <w:r w:rsidRPr="00502678">
              <w:rPr>
                <w:rFonts w:asciiTheme="majorEastAsia" w:eastAsiaTheme="majorEastAsia" w:hAnsiTheme="majorEastAsia" w:cs="ＭＳ Ｐゴシック" w:hint="eastAsia"/>
                <w:kern w:val="0"/>
                <w:sz w:val="18"/>
              </w:rPr>
              <w:t>認定生活困窮者就労訓練事業廃止届</w:t>
            </w:r>
          </w:p>
        </w:tc>
        <w:tc>
          <w:tcPr>
            <w:tcW w:w="3554" w:type="dxa"/>
            <w:tcBorders>
              <w:top w:val="single" w:sz="4" w:space="0" w:color="auto"/>
              <w:left w:val="single" w:sz="4" w:space="0" w:color="auto"/>
              <w:bottom w:val="single" w:sz="4" w:space="0" w:color="auto"/>
              <w:right w:val="single" w:sz="4" w:space="0" w:color="auto"/>
            </w:tcBorders>
            <w:vAlign w:val="center"/>
          </w:tcPr>
          <w:p w14:paraId="35AE8121" w14:textId="77777777" w:rsidR="00382C49" w:rsidRPr="00502678" w:rsidRDefault="00382C49" w:rsidP="003137B9">
            <w:pPr>
              <w:spacing w:line="360" w:lineRule="auto"/>
              <w:jc w:val="center"/>
              <w:rPr>
                <w:rFonts w:asciiTheme="majorEastAsia" w:eastAsiaTheme="majorEastAsia" w:hAnsiTheme="majorEastAsia" w:cs="ＭＳ Ｐゴシック"/>
                <w:kern w:val="0"/>
                <w:sz w:val="18"/>
              </w:rPr>
            </w:pPr>
            <w:r w:rsidRPr="00502678">
              <w:rPr>
                <w:rFonts w:asciiTheme="majorEastAsia" w:eastAsiaTheme="majorEastAsia" w:hAnsiTheme="majorEastAsia" w:cs="ＭＳ Ｐゴシック" w:hint="eastAsia"/>
                <w:kern w:val="0"/>
                <w:sz w:val="18"/>
              </w:rPr>
              <w:t>様式</w:t>
            </w:r>
            <w:r w:rsidR="00286315" w:rsidRPr="00502678">
              <w:rPr>
                <w:rFonts w:asciiTheme="majorEastAsia" w:eastAsiaTheme="majorEastAsia" w:hAnsiTheme="majorEastAsia" w:cs="ＭＳ Ｐゴシック" w:hint="eastAsia"/>
                <w:kern w:val="0"/>
                <w:sz w:val="18"/>
              </w:rPr>
              <w:t>６</w:t>
            </w:r>
          </w:p>
        </w:tc>
      </w:tr>
      <w:tr w:rsidR="009E1D49" w:rsidRPr="00481B3D" w14:paraId="08E98A0C" w14:textId="77777777" w:rsidTr="00FE4C8E">
        <w:trPr>
          <w:trHeight w:val="510"/>
          <w:jc w:val="center"/>
        </w:trPr>
        <w:tc>
          <w:tcPr>
            <w:tcW w:w="5377"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CFD5618" w14:textId="77777777" w:rsidR="00382C49" w:rsidRPr="00502678" w:rsidRDefault="00382C49" w:rsidP="00382C49">
            <w:pPr>
              <w:widowControl/>
              <w:spacing w:line="360" w:lineRule="auto"/>
              <w:jc w:val="left"/>
              <w:rPr>
                <w:rFonts w:asciiTheme="majorEastAsia" w:eastAsiaTheme="majorEastAsia" w:hAnsiTheme="majorEastAsia" w:cs="ＭＳ Ｐゴシック"/>
                <w:kern w:val="0"/>
                <w:sz w:val="18"/>
              </w:rPr>
            </w:pPr>
            <w:r w:rsidRPr="00502678">
              <w:rPr>
                <w:rFonts w:asciiTheme="majorEastAsia" w:eastAsiaTheme="majorEastAsia" w:hAnsiTheme="majorEastAsia" w:cs="ＭＳ Ｐゴシック" w:hint="eastAsia"/>
                <w:kern w:val="0"/>
                <w:sz w:val="18"/>
              </w:rPr>
              <w:t>報告徴収書</w:t>
            </w:r>
          </w:p>
        </w:tc>
        <w:tc>
          <w:tcPr>
            <w:tcW w:w="35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DCC11F" w14:textId="77777777" w:rsidR="00382C49" w:rsidRPr="00502678" w:rsidRDefault="00382C49" w:rsidP="00A27AA0">
            <w:pPr>
              <w:widowControl/>
              <w:spacing w:line="360" w:lineRule="auto"/>
              <w:jc w:val="center"/>
              <w:rPr>
                <w:rFonts w:asciiTheme="majorEastAsia" w:eastAsiaTheme="majorEastAsia" w:hAnsiTheme="majorEastAsia" w:cs="ＭＳ Ｐゴシック"/>
                <w:kern w:val="0"/>
                <w:sz w:val="18"/>
              </w:rPr>
            </w:pPr>
            <w:r w:rsidRPr="00502678">
              <w:rPr>
                <w:rFonts w:asciiTheme="majorEastAsia" w:eastAsiaTheme="majorEastAsia" w:hAnsiTheme="majorEastAsia" w:cs="ＭＳ Ｐゴシック" w:hint="eastAsia"/>
                <w:kern w:val="0"/>
                <w:sz w:val="18"/>
              </w:rPr>
              <w:t>様式</w:t>
            </w:r>
            <w:r w:rsidR="00286315" w:rsidRPr="00502678">
              <w:rPr>
                <w:rFonts w:asciiTheme="majorEastAsia" w:eastAsiaTheme="majorEastAsia" w:hAnsiTheme="majorEastAsia" w:cs="ＭＳ Ｐゴシック" w:hint="eastAsia"/>
                <w:kern w:val="0"/>
                <w:sz w:val="18"/>
              </w:rPr>
              <w:t>７</w:t>
            </w:r>
          </w:p>
        </w:tc>
      </w:tr>
      <w:tr w:rsidR="009E1D49" w:rsidRPr="00481B3D" w14:paraId="4B48173E" w14:textId="77777777" w:rsidTr="00FE4C8E">
        <w:trPr>
          <w:trHeight w:val="510"/>
          <w:jc w:val="center"/>
        </w:trPr>
        <w:tc>
          <w:tcPr>
            <w:tcW w:w="5377" w:type="dxa"/>
            <w:tcBorders>
              <w:top w:val="single" w:sz="4" w:space="0" w:color="auto"/>
              <w:left w:val="single" w:sz="8" w:space="0" w:color="auto"/>
              <w:bottom w:val="single" w:sz="4" w:space="0" w:color="auto"/>
              <w:right w:val="single" w:sz="4" w:space="0" w:color="auto"/>
            </w:tcBorders>
            <w:shd w:val="clear" w:color="auto" w:fill="auto"/>
            <w:vAlign w:val="center"/>
          </w:tcPr>
          <w:p w14:paraId="0261A24A" w14:textId="77777777" w:rsidR="00382C49" w:rsidRPr="00502678" w:rsidRDefault="00382C49" w:rsidP="00382C49">
            <w:pPr>
              <w:widowControl/>
              <w:spacing w:line="360" w:lineRule="auto"/>
              <w:jc w:val="left"/>
              <w:rPr>
                <w:rFonts w:asciiTheme="majorEastAsia" w:eastAsiaTheme="majorEastAsia" w:hAnsiTheme="majorEastAsia" w:cs="ＭＳ Ｐゴシック"/>
                <w:kern w:val="0"/>
                <w:sz w:val="18"/>
              </w:rPr>
            </w:pPr>
            <w:r w:rsidRPr="00502678">
              <w:rPr>
                <w:rFonts w:asciiTheme="majorEastAsia" w:eastAsiaTheme="majorEastAsia" w:hAnsiTheme="majorEastAsia" w:cs="ＭＳ Ｐゴシック" w:hint="eastAsia"/>
                <w:kern w:val="0"/>
                <w:sz w:val="18"/>
              </w:rPr>
              <w:t>生活困窮者就労訓練事業認定取消通知書</w:t>
            </w:r>
          </w:p>
        </w:tc>
        <w:tc>
          <w:tcPr>
            <w:tcW w:w="3554" w:type="dxa"/>
            <w:tcBorders>
              <w:top w:val="single" w:sz="4" w:space="0" w:color="auto"/>
              <w:left w:val="single" w:sz="4" w:space="0" w:color="auto"/>
              <w:bottom w:val="single" w:sz="4" w:space="0" w:color="auto"/>
              <w:right w:val="single" w:sz="4" w:space="0" w:color="auto"/>
            </w:tcBorders>
            <w:shd w:val="clear" w:color="auto" w:fill="auto"/>
            <w:vAlign w:val="center"/>
          </w:tcPr>
          <w:p w14:paraId="769B9FA3" w14:textId="77777777" w:rsidR="00382C49" w:rsidRPr="00502678" w:rsidRDefault="00382C49" w:rsidP="00A27AA0">
            <w:pPr>
              <w:widowControl/>
              <w:spacing w:line="360" w:lineRule="auto"/>
              <w:jc w:val="center"/>
              <w:rPr>
                <w:rFonts w:asciiTheme="majorEastAsia" w:eastAsiaTheme="majorEastAsia" w:hAnsiTheme="majorEastAsia" w:cs="ＭＳ Ｐゴシック"/>
                <w:kern w:val="0"/>
                <w:sz w:val="18"/>
              </w:rPr>
            </w:pPr>
            <w:r w:rsidRPr="00502678">
              <w:rPr>
                <w:rFonts w:asciiTheme="majorEastAsia" w:eastAsiaTheme="majorEastAsia" w:hAnsiTheme="majorEastAsia" w:cs="ＭＳ Ｐゴシック" w:hint="eastAsia"/>
                <w:kern w:val="0"/>
                <w:sz w:val="18"/>
              </w:rPr>
              <w:t>様式</w:t>
            </w:r>
            <w:r w:rsidR="00286315" w:rsidRPr="00502678">
              <w:rPr>
                <w:rFonts w:asciiTheme="majorEastAsia" w:eastAsiaTheme="majorEastAsia" w:hAnsiTheme="majorEastAsia" w:cs="ＭＳ Ｐゴシック" w:hint="eastAsia"/>
                <w:kern w:val="0"/>
                <w:sz w:val="18"/>
              </w:rPr>
              <w:t>８</w:t>
            </w:r>
          </w:p>
        </w:tc>
      </w:tr>
      <w:tr w:rsidR="00F12F3A" w:rsidRPr="00481B3D" w14:paraId="01566EE0" w14:textId="77777777" w:rsidTr="00FE4C8E">
        <w:trPr>
          <w:trHeight w:val="510"/>
          <w:jc w:val="center"/>
          <w:ins w:id="116" w:author="米沢 秀典(yonezawa-hidenori.ci5)" w:date="2022-12-12T10:28:00Z"/>
        </w:trPr>
        <w:tc>
          <w:tcPr>
            <w:tcW w:w="5377" w:type="dxa"/>
            <w:tcBorders>
              <w:top w:val="single" w:sz="4" w:space="0" w:color="auto"/>
              <w:left w:val="single" w:sz="8" w:space="0" w:color="auto"/>
              <w:bottom w:val="single" w:sz="4" w:space="0" w:color="auto"/>
              <w:right w:val="single" w:sz="4" w:space="0" w:color="auto"/>
            </w:tcBorders>
            <w:shd w:val="clear" w:color="auto" w:fill="auto"/>
            <w:vAlign w:val="center"/>
          </w:tcPr>
          <w:p w14:paraId="6AF760C4" w14:textId="7A7AFBC8" w:rsidR="00F12F3A" w:rsidRPr="00502678" w:rsidRDefault="00F12F3A" w:rsidP="00382C49">
            <w:pPr>
              <w:widowControl/>
              <w:spacing w:line="360" w:lineRule="auto"/>
              <w:jc w:val="left"/>
              <w:rPr>
                <w:ins w:id="117" w:author="米沢 秀典(yonezawa-hidenori.ci5)" w:date="2022-12-12T10:28:00Z"/>
                <w:rFonts w:asciiTheme="majorEastAsia" w:eastAsiaTheme="majorEastAsia" w:hAnsiTheme="majorEastAsia" w:cs="ＭＳ Ｐゴシック"/>
                <w:kern w:val="0"/>
                <w:sz w:val="18"/>
              </w:rPr>
            </w:pPr>
            <w:ins w:id="118" w:author="米沢 秀典(yonezawa-hidenori.ci5)" w:date="2022-12-12T10:30:00Z">
              <w:r w:rsidRPr="00F12F3A">
                <w:rPr>
                  <w:rFonts w:asciiTheme="majorEastAsia" w:eastAsiaTheme="majorEastAsia" w:hAnsiTheme="majorEastAsia" w:cs="ＭＳ Ｐゴシック" w:hint="eastAsia"/>
                  <w:kern w:val="0"/>
                  <w:sz w:val="18"/>
                </w:rPr>
                <w:t>事業の運営体制に関する書類</w:t>
              </w:r>
            </w:ins>
          </w:p>
        </w:tc>
        <w:tc>
          <w:tcPr>
            <w:tcW w:w="3554" w:type="dxa"/>
            <w:tcBorders>
              <w:top w:val="single" w:sz="4" w:space="0" w:color="auto"/>
              <w:left w:val="single" w:sz="4" w:space="0" w:color="auto"/>
              <w:bottom w:val="single" w:sz="4" w:space="0" w:color="auto"/>
              <w:right w:val="single" w:sz="4" w:space="0" w:color="auto"/>
            </w:tcBorders>
            <w:shd w:val="clear" w:color="auto" w:fill="auto"/>
            <w:vAlign w:val="center"/>
          </w:tcPr>
          <w:p w14:paraId="2F483CEF" w14:textId="6496A179" w:rsidR="00F12F3A" w:rsidRPr="00502678" w:rsidRDefault="00F12F3A" w:rsidP="00A27AA0">
            <w:pPr>
              <w:widowControl/>
              <w:spacing w:line="360" w:lineRule="auto"/>
              <w:jc w:val="center"/>
              <w:rPr>
                <w:ins w:id="119" w:author="米沢 秀典(yonezawa-hidenori.ci5)" w:date="2022-12-12T10:28:00Z"/>
                <w:rFonts w:asciiTheme="majorEastAsia" w:eastAsiaTheme="majorEastAsia" w:hAnsiTheme="majorEastAsia" w:cs="ＭＳ Ｐゴシック"/>
                <w:kern w:val="0"/>
                <w:sz w:val="18"/>
              </w:rPr>
            </w:pPr>
            <w:ins w:id="120" w:author="米沢 秀典(yonezawa-hidenori.ci5)" w:date="2022-12-12T10:30:00Z">
              <w:r>
                <w:rPr>
                  <w:rFonts w:asciiTheme="majorEastAsia" w:eastAsiaTheme="majorEastAsia" w:hAnsiTheme="majorEastAsia" w:cs="ＭＳ Ｐゴシック" w:hint="eastAsia"/>
                  <w:kern w:val="0"/>
                  <w:sz w:val="18"/>
                </w:rPr>
                <w:t>参考様式</w:t>
              </w:r>
            </w:ins>
          </w:p>
        </w:tc>
      </w:tr>
    </w:tbl>
    <w:p w14:paraId="27B08D00" w14:textId="77777777" w:rsidR="00382C49" w:rsidRPr="00502678" w:rsidRDefault="00293DAB" w:rsidP="00FE4C8E">
      <w:pPr>
        <w:jc w:val="left"/>
        <w:rPr>
          <w:rFonts w:hAnsi="ＭＳ ゴシック"/>
          <w:szCs w:val="20"/>
        </w:rPr>
      </w:pPr>
      <w:r w:rsidRPr="00481B3D">
        <w:rPr>
          <w:rFonts w:hAnsi="ＭＳ ゴシック" w:hint="eastAsia"/>
          <w:szCs w:val="20"/>
        </w:rPr>
        <w:t xml:space="preserve">　</w:t>
      </w:r>
      <w:r w:rsidR="0047457B" w:rsidRPr="00481B3D">
        <w:rPr>
          <w:rFonts w:hAnsi="ＭＳ ゴシック" w:hint="eastAsia"/>
          <w:szCs w:val="20"/>
        </w:rPr>
        <w:t>図表</w:t>
      </w:r>
      <w:r w:rsidR="0047457B" w:rsidRPr="00481B3D">
        <w:rPr>
          <w:rFonts w:hAnsi="ＭＳ ゴシック"/>
          <w:szCs w:val="20"/>
        </w:rPr>
        <w:t>7-2</w:t>
      </w:r>
      <w:r w:rsidR="00382C49" w:rsidRPr="00502678">
        <w:rPr>
          <w:rFonts w:hAnsi="ＭＳ ゴシック" w:hint="eastAsia"/>
          <w:szCs w:val="20"/>
        </w:rPr>
        <w:t xml:space="preserve">　生活困窮者自立支援法関係様式一覧</w:t>
      </w:r>
    </w:p>
    <w:p w14:paraId="3B1E0CEC" w14:textId="57FD7794" w:rsidR="00382C49" w:rsidRDefault="00382C49" w:rsidP="00382C49">
      <w:pPr>
        <w:jc w:val="left"/>
        <w:rPr>
          <w:rFonts w:hAnsi="ＭＳ ゴシック"/>
          <w:szCs w:val="24"/>
        </w:rPr>
      </w:pPr>
    </w:p>
    <w:p w14:paraId="31E14634" w14:textId="77777777" w:rsidR="001415D6" w:rsidRDefault="001415D6" w:rsidP="00382C49">
      <w:pPr>
        <w:jc w:val="left"/>
        <w:rPr>
          <w:rFonts w:hAnsi="ＭＳ ゴシック"/>
          <w:szCs w:val="24"/>
        </w:rPr>
      </w:pPr>
    </w:p>
    <w:p w14:paraId="2201BF54" w14:textId="7F3B7C74" w:rsidR="001415D6" w:rsidRPr="009A5E7A" w:rsidRDefault="00BF7274" w:rsidP="009A5E7A">
      <w:pPr>
        <w:pStyle w:val="2"/>
      </w:pPr>
      <w:bookmarkStart w:id="121" w:name="OLE_LINK1"/>
      <w:bookmarkStart w:id="122" w:name="_Toc31135080"/>
      <w:bookmarkEnd w:id="121"/>
      <w:r>
        <w:rPr>
          <w:rFonts w:hint="eastAsia"/>
        </w:rPr>
        <w:t xml:space="preserve">９　</w:t>
      </w:r>
      <w:r>
        <w:rPr>
          <w:rFonts w:hAnsi="ＭＳ ゴシック" w:hint="eastAsia"/>
          <w:szCs w:val="26"/>
        </w:rPr>
        <w:t>就労訓練事業を行う事業所の受注機会の増大</w:t>
      </w:r>
      <w:bookmarkEnd w:id="122"/>
    </w:p>
    <w:p w14:paraId="41C29C6B" w14:textId="536F3E2C" w:rsidR="00A62530" w:rsidRDefault="001415D6" w:rsidP="009A5E7A">
      <w:pPr>
        <w:ind w:left="420" w:hangingChars="200" w:hanging="420"/>
        <w:jc w:val="left"/>
        <w:rPr>
          <w:rFonts w:hAnsi="ＭＳ ゴシック"/>
          <w:szCs w:val="24"/>
        </w:rPr>
      </w:pPr>
      <w:r>
        <w:rPr>
          <w:rFonts w:hAnsi="ＭＳ ゴシック" w:hint="eastAsia"/>
          <w:szCs w:val="24"/>
        </w:rPr>
        <w:t xml:space="preserve">　　　</w:t>
      </w:r>
      <w:r w:rsidR="00A62530">
        <w:rPr>
          <w:rFonts w:hAnsi="ＭＳ ゴシック" w:hint="eastAsia"/>
          <w:szCs w:val="24"/>
        </w:rPr>
        <w:t>認定</w:t>
      </w:r>
      <w:r>
        <w:rPr>
          <w:rFonts w:hAnsi="ＭＳ ゴシック" w:hint="eastAsia"/>
          <w:szCs w:val="24"/>
        </w:rPr>
        <w:t>就労訓練事業において実施</w:t>
      </w:r>
      <w:r w:rsidR="00AA21C6">
        <w:rPr>
          <w:rFonts w:hAnsi="ＭＳ ゴシック" w:hint="eastAsia"/>
          <w:szCs w:val="24"/>
        </w:rPr>
        <w:t>される</w:t>
      </w:r>
      <w:r>
        <w:rPr>
          <w:rFonts w:hAnsi="ＭＳ ゴシック" w:hint="eastAsia"/>
          <w:szCs w:val="24"/>
        </w:rPr>
        <w:t>、いわゆる「中間的就労」については、様々な課題を抱える生活困窮者</w:t>
      </w:r>
      <w:r w:rsidR="00A62530">
        <w:rPr>
          <w:rFonts w:hAnsi="ＭＳ ゴシック" w:hint="eastAsia"/>
          <w:szCs w:val="24"/>
        </w:rPr>
        <w:t>に対する支援策の一つとして期待が寄せられている。しかしながら、その認定件数が伸び悩んでいることや、事業所が生活困窮者の生活圏内にあることも継続的な訓練を行う際には重要であることから、全国的な認定件数の増加に向けて取り組む必要がある。</w:t>
      </w:r>
    </w:p>
    <w:p w14:paraId="5C8C8B60" w14:textId="78920EB7" w:rsidR="00A62530" w:rsidRDefault="00A62530" w:rsidP="009A5E7A">
      <w:pPr>
        <w:ind w:left="420" w:hangingChars="200" w:hanging="420"/>
        <w:jc w:val="left"/>
        <w:rPr>
          <w:rFonts w:hAnsi="ＭＳ ゴシック"/>
          <w:szCs w:val="24"/>
        </w:rPr>
      </w:pPr>
      <w:r>
        <w:rPr>
          <w:rFonts w:hAnsi="ＭＳ ゴシック" w:hint="eastAsia"/>
          <w:szCs w:val="24"/>
        </w:rPr>
        <w:t xml:space="preserve">　　　そのための方策の一つとして、</w:t>
      </w:r>
      <w:del w:id="123" w:author="丸山 祐里枝(maruyama-yurie)" w:date="2023-02-06T13:07:00Z">
        <w:r w:rsidDel="00B960CC">
          <w:rPr>
            <w:rFonts w:hAnsi="ＭＳ ゴシック" w:hint="eastAsia"/>
            <w:szCs w:val="24"/>
          </w:rPr>
          <w:delText>改正法案による改正後の</w:delText>
        </w:r>
      </w:del>
      <w:r>
        <w:rPr>
          <w:rFonts w:hAnsi="ＭＳ ゴシック" w:hint="eastAsia"/>
          <w:szCs w:val="24"/>
        </w:rPr>
        <w:t>法第16条第４項において、国及び地方公共団体は認定就労訓練事業を行う者の受注機会の増大を図ることが努力義務とされ</w:t>
      </w:r>
      <w:ins w:id="124" w:author="丸山 祐里枝(maruyama-yurie)" w:date="2023-02-06T13:07:00Z">
        <w:r w:rsidR="00B960CC">
          <w:rPr>
            <w:rFonts w:hAnsi="ＭＳ ゴシック" w:hint="eastAsia"/>
            <w:szCs w:val="24"/>
          </w:rPr>
          <w:t>ている</w:t>
        </w:r>
      </w:ins>
      <w:del w:id="125" w:author="丸山 祐里枝(maruyama-yurie)" w:date="2023-02-06T13:07:00Z">
        <w:r w:rsidDel="00B960CC">
          <w:rPr>
            <w:rFonts w:hAnsi="ＭＳ ゴシック" w:hint="eastAsia"/>
            <w:szCs w:val="24"/>
          </w:rPr>
          <w:delText>た</w:delText>
        </w:r>
      </w:del>
      <w:r>
        <w:rPr>
          <w:rFonts w:hAnsi="ＭＳ ゴシック" w:hint="eastAsia"/>
          <w:szCs w:val="24"/>
        </w:rPr>
        <w:t>。これにより、就労訓練事業を行う者の安定的経営に資することとなり、就労訓練事業の認定を受けるインセンティブとなり得るものである。</w:t>
      </w:r>
    </w:p>
    <w:p w14:paraId="0E5CCD6B" w14:textId="1DA271C6" w:rsidR="00A62530" w:rsidRPr="00A62530" w:rsidRDefault="00A62530" w:rsidP="009A5E7A">
      <w:pPr>
        <w:ind w:left="420" w:hangingChars="200" w:hanging="420"/>
        <w:jc w:val="left"/>
        <w:rPr>
          <w:rFonts w:hAnsi="ＭＳ ゴシック"/>
          <w:szCs w:val="24"/>
        </w:rPr>
      </w:pPr>
      <w:r>
        <w:rPr>
          <w:rFonts w:hAnsi="ＭＳ ゴシック" w:hint="eastAsia"/>
          <w:szCs w:val="24"/>
        </w:rPr>
        <w:t xml:space="preserve">　　　</w:t>
      </w:r>
      <w:r w:rsidR="006619C7">
        <w:rPr>
          <w:rFonts w:hAnsi="ＭＳ ゴシック" w:hint="eastAsia"/>
          <w:szCs w:val="24"/>
        </w:rPr>
        <w:t>各自治体におかれては、</w:t>
      </w:r>
      <w:r>
        <w:rPr>
          <w:rFonts w:hAnsi="ＭＳ ゴシック" w:hint="eastAsia"/>
          <w:szCs w:val="24"/>
        </w:rPr>
        <w:t>その努力義務の規定を契機として、</w:t>
      </w:r>
      <w:r w:rsidR="006619C7">
        <w:rPr>
          <w:rFonts w:hAnsi="ＭＳ ゴシック" w:hint="eastAsia"/>
          <w:szCs w:val="24"/>
        </w:rPr>
        <w:t>各地域における認定就労訓練事業</w:t>
      </w:r>
      <w:r w:rsidR="00AA21C6">
        <w:rPr>
          <w:rFonts w:hAnsi="ＭＳ ゴシック" w:hint="eastAsia"/>
          <w:szCs w:val="24"/>
        </w:rPr>
        <w:t>において製作された</w:t>
      </w:r>
      <w:r w:rsidR="009A5E7A">
        <w:rPr>
          <w:rFonts w:hAnsi="ＭＳ ゴシック" w:hint="eastAsia"/>
          <w:szCs w:val="24"/>
        </w:rPr>
        <w:t>物品</w:t>
      </w:r>
      <w:r w:rsidR="003A785A">
        <w:rPr>
          <w:rFonts w:hAnsi="ＭＳ ゴシック" w:hint="eastAsia"/>
          <w:szCs w:val="24"/>
        </w:rPr>
        <w:t>等（役務を含む。）の把握を</w:t>
      </w:r>
      <w:r w:rsidR="009A5E7A">
        <w:rPr>
          <w:rFonts w:hAnsi="ＭＳ ゴシック" w:hint="eastAsia"/>
          <w:szCs w:val="24"/>
        </w:rPr>
        <w:t>行うとともに、庁内における調達ニーズとのマッチングを図るなどして、認定就労訓練事業を行う者の優先発注の増大に努められたい。</w:t>
      </w:r>
    </w:p>
    <w:p w14:paraId="0AE27DFF" w14:textId="165E7ABC" w:rsidR="00BE305E" w:rsidRPr="00502678" w:rsidRDefault="00BE305E">
      <w:pPr>
        <w:widowControl/>
        <w:jc w:val="left"/>
        <w:rPr>
          <w:rFonts w:hAnsi="ＭＳ ゴシック"/>
          <w:sz w:val="24"/>
          <w:szCs w:val="24"/>
        </w:rPr>
      </w:pPr>
    </w:p>
    <w:sectPr w:rsidR="00BE305E" w:rsidRPr="00502678" w:rsidSect="00C562FF">
      <w:pgSz w:w="11906" w:h="16838"/>
      <w:pgMar w:top="1276" w:right="1276" w:bottom="1418" w:left="1276"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918062" w14:textId="77777777" w:rsidR="005130B8" w:rsidRDefault="005130B8" w:rsidP="000D053C">
      <w:r>
        <w:separator/>
      </w:r>
    </w:p>
  </w:endnote>
  <w:endnote w:type="continuationSeparator" w:id="0">
    <w:p w14:paraId="078B78BD" w14:textId="77777777" w:rsidR="005130B8" w:rsidRDefault="005130B8" w:rsidP="000D0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200EE0" w14:textId="77777777" w:rsidR="005130B8" w:rsidRDefault="005130B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28469230"/>
      <w:docPartObj>
        <w:docPartGallery w:val="Page Numbers (Bottom of Page)"/>
        <w:docPartUnique/>
      </w:docPartObj>
    </w:sdtPr>
    <w:sdtEndPr>
      <w:rPr>
        <w:rFonts w:hAnsi="ＭＳ ゴシック"/>
        <w:sz w:val="24"/>
      </w:rPr>
    </w:sdtEndPr>
    <w:sdtContent>
      <w:p w14:paraId="4A36BEF7" w14:textId="5C035778" w:rsidR="005130B8" w:rsidRPr="00DC5C7A" w:rsidRDefault="005130B8">
        <w:pPr>
          <w:pStyle w:val="a5"/>
          <w:jc w:val="center"/>
          <w:rPr>
            <w:rFonts w:hAnsi="ＭＳ ゴシック"/>
            <w:sz w:val="24"/>
          </w:rPr>
        </w:pPr>
        <w:r w:rsidRPr="00DC5C7A">
          <w:rPr>
            <w:rFonts w:hAnsi="ＭＳ ゴシック"/>
            <w:sz w:val="24"/>
          </w:rPr>
          <w:fldChar w:fldCharType="begin"/>
        </w:r>
        <w:r w:rsidRPr="00DC5C7A">
          <w:rPr>
            <w:rFonts w:hAnsi="ＭＳ ゴシック"/>
            <w:sz w:val="24"/>
          </w:rPr>
          <w:instrText>PAGE   \* MERGEFORMAT</w:instrText>
        </w:r>
        <w:r w:rsidRPr="00DC5C7A">
          <w:rPr>
            <w:rFonts w:hAnsi="ＭＳ ゴシック"/>
            <w:sz w:val="24"/>
          </w:rPr>
          <w:fldChar w:fldCharType="separate"/>
        </w:r>
        <w:r w:rsidRPr="00FF3AA3">
          <w:rPr>
            <w:rFonts w:hAnsi="ＭＳ ゴシック"/>
            <w:noProof/>
            <w:sz w:val="24"/>
            <w:lang w:val="ja-JP"/>
          </w:rPr>
          <w:t>15</w:t>
        </w:r>
        <w:r w:rsidRPr="00DC5C7A">
          <w:rPr>
            <w:rFonts w:hAnsi="ＭＳ ゴシック"/>
            <w:sz w:val="24"/>
          </w:rPr>
          <w:fldChar w:fldCharType="end"/>
        </w:r>
      </w:p>
    </w:sdtContent>
  </w:sdt>
  <w:p w14:paraId="3148EB4A" w14:textId="77777777" w:rsidR="005130B8" w:rsidRDefault="005130B8">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84C02A" w14:textId="77777777" w:rsidR="005130B8" w:rsidRDefault="005130B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73A356" w14:textId="77777777" w:rsidR="005130B8" w:rsidRDefault="005130B8" w:rsidP="000D053C">
      <w:r>
        <w:separator/>
      </w:r>
    </w:p>
  </w:footnote>
  <w:footnote w:type="continuationSeparator" w:id="0">
    <w:p w14:paraId="01B8B75A" w14:textId="77777777" w:rsidR="005130B8" w:rsidRDefault="005130B8" w:rsidP="000D05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C26BDE" w14:textId="77777777" w:rsidR="005130B8" w:rsidRDefault="005130B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DD39E8" w14:textId="77777777" w:rsidR="005130B8" w:rsidRDefault="005130B8">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B0E883" w14:textId="77777777" w:rsidR="005130B8" w:rsidRDefault="005130B8">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549F3E" w14:textId="77777777" w:rsidR="005130B8" w:rsidRDefault="005130B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744B1"/>
    <w:multiLevelType w:val="hybridMultilevel"/>
    <w:tmpl w:val="2488E3AE"/>
    <w:lvl w:ilvl="0" w:tplc="A964E36C">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0">
    <w:nsid w:val="04224826"/>
    <w:multiLevelType w:val="hybridMultilevel"/>
    <w:tmpl w:val="3D06831E"/>
    <w:lvl w:ilvl="0" w:tplc="D57EBDC8">
      <w:start w:val="6"/>
      <w:numFmt w:val="bullet"/>
      <w:lvlText w:val="※"/>
      <w:lvlJc w:val="left"/>
      <w:pPr>
        <w:ind w:left="1020" w:hanging="360"/>
      </w:pPr>
      <w:rPr>
        <w:rFonts w:ascii="ＭＳ ゴシック" w:eastAsia="ＭＳ ゴシック" w:hAnsi="ＭＳ ゴシック" w:cstheme="minorBidi"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2" w15:restartNumberingAfterBreak="0">
    <w:nsid w:val="073A7B77"/>
    <w:multiLevelType w:val="hybridMultilevel"/>
    <w:tmpl w:val="9222849E"/>
    <w:lvl w:ilvl="0" w:tplc="986CD1D6">
      <w:start w:val="1"/>
      <w:numFmt w:val="decimalEnclosedCircle"/>
      <w:lvlText w:val="%1"/>
      <w:lvlJc w:val="left"/>
      <w:pPr>
        <w:ind w:left="1320" w:hanging="480"/>
      </w:pPr>
      <w:rPr>
        <w:rFonts w:ascii="Times New Roman" w:cs="ＭＳ 明朝"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090E0BFE"/>
    <w:multiLevelType w:val="hybridMultilevel"/>
    <w:tmpl w:val="D310C0D8"/>
    <w:lvl w:ilvl="0" w:tplc="7C22B5DA">
      <w:start w:val="1"/>
      <w:numFmt w:val="decimalEnclosedCircle"/>
      <w:lvlText w:val="%1"/>
      <w:lvlJc w:val="left"/>
      <w:pPr>
        <w:ind w:left="960" w:hanging="480"/>
      </w:pPr>
      <w:rPr>
        <w:rFonts w:ascii="Times New Roman" w:cs="ＭＳ 明朝"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0B5916B3"/>
    <w:multiLevelType w:val="hybridMultilevel"/>
    <w:tmpl w:val="CF7A0CFC"/>
    <w:lvl w:ilvl="0" w:tplc="90B883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CB227E"/>
    <w:multiLevelType w:val="hybridMultilevel"/>
    <w:tmpl w:val="4D4480DA"/>
    <w:lvl w:ilvl="0" w:tplc="640C7628">
      <w:start w:val="2"/>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6" w15:restartNumberingAfterBreak="0">
    <w:nsid w:val="126F50D0"/>
    <w:multiLevelType w:val="hybridMultilevel"/>
    <w:tmpl w:val="34202CCE"/>
    <w:lvl w:ilvl="0" w:tplc="32E4CBC0">
      <w:start w:val="1"/>
      <w:numFmt w:val="decimalFullWidth"/>
      <w:lvlText w:val="（%1）"/>
      <w:lvlJc w:val="left"/>
      <w:pPr>
        <w:ind w:left="720" w:hanging="720"/>
      </w:pPr>
      <w:rPr>
        <w:rFonts w:cs="Times New Roman"/>
      </w:rPr>
    </w:lvl>
    <w:lvl w:ilvl="1" w:tplc="04090017">
      <w:start w:val="1"/>
      <w:numFmt w:val="aiueoFullWidth"/>
      <w:lvlText w:val="(%2)"/>
      <w:lvlJc w:val="left"/>
      <w:pPr>
        <w:ind w:left="840" w:hanging="420"/>
      </w:pPr>
      <w:rPr>
        <w:rFonts w:cs="Times New Roman"/>
      </w:rPr>
    </w:lvl>
    <w:lvl w:ilvl="2" w:tplc="04090011">
      <w:start w:val="1"/>
      <w:numFmt w:val="decimalEnclosedCircle"/>
      <w:lvlText w:val="%3"/>
      <w:lvlJc w:val="left"/>
      <w:pPr>
        <w:ind w:left="1260" w:hanging="420"/>
      </w:pPr>
      <w:rPr>
        <w:rFonts w:cs="Times New Roman"/>
      </w:rPr>
    </w:lvl>
    <w:lvl w:ilvl="3" w:tplc="0409000F">
      <w:start w:val="1"/>
      <w:numFmt w:val="decimal"/>
      <w:lvlText w:val="%4."/>
      <w:lvlJc w:val="left"/>
      <w:pPr>
        <w:ind w:left="1680" w:hanging="420"/>
      </w:pPr>
      <w:rPr>
        <w:rFonts w:cs="Times New Roman"/>
      </w:rPr>
    </w:lvl>
    <w:lvl w:ilvl="4" w:tplc="04090017">
      <w:start w:val="1"/>
      <w:numFmt w:val="aiueoFullWidth"/>
      <w:lvlText w:val="(%5)"/>
      <w:lvlJc w:val="left"/>
      <w:pPr>
        <w:ind w:left="2100" w:hanging="420"/>
      </w:pPr>
      <w:rPr>
        <w:rFonts w:cs="Times New Roman"/>
      </w:rPr>
    </w:lvl>
    <w:lvl w:ilvl="5" w:tplc="04090011">
      <w:start w:val="1"/>
      <w:numFmt w:val="decimalEnclosedCircle"/>
      <w:lvlText w:val="%6"/>
      <w:lvlJc w:val="left"/>
      <w:pPr>
        <w:ind w:left="2520" w:hanging="420"/>
      </w:pPr>
      <w:rPr>
        <w:rFonts w:cs="Times New Roman"/>
      </w:rPr>
    </w:lvl>
    <w:lvl w:ilvl="6" w:tplc="0409000F">
      <w:start w:val="1"/>
      <w:numFmt w:val="decimal"/>
      <w:lvlText w:val="%7."/>
      <w:lvlJc w:val="left"/>
      <w:pPr>
        <w:ind w:left="2940" w:hanging="420"/>
      </w:pPr>
      <w:rPr>
        <w:rFonts w:cs="Times New Roman"/>
      </w:rPr>
    </w:lvl>
    <w:lvl w:ilvl="7" w:tplc="04090017">
      <w:start w:val="1"/>
      <w:numFmt w:val="aiueoFullWidth"/>
      <w:lvlText w:val="(%8)"/>
      <w:lvlJc w:val="left"/>
      <w:pPr>
        <w:ind w:left="3360" w:hanging="420"/>
      </w:pPr>
      <w:rPr>
        <w:rFonts w:cs="Times New Roman"/>
      </w:rPr>
    </w:lvl>
    <w:lvl w:ilvl="8" w:tplc="04090011">
      <w:start w:val="1"/>
      <w:numFmt w:val="decimalEnclosedCircle"/>
      <w:lvlText w:val="%9"/>
      <w:lvlJc w:val="left"/>
      <w:pPr>
        <w:ind w:left="3780" w:hanging="420"/>
      </w:pPr>
      <w:rPr>
        <w:rFonts w:cs="Times New Roman"/>
      </w:rPr>
    </w:lvl>
  </w:abstractNum>
  <w:abstractNum w:abstractNumId="7" w15:restartNumberingAfterBreak="0">
    <w:nsid w:val="138F0189"/>
    <w:multiLevelType w:val="hybridMultilevel"/>
    <w:tmpl w:val="13BA0A88"/>
    <w:lvl w:ilvl="0" w:tplc="113A20F8">
      <w:start w:val="2"/>
      <w:numFmt w:val="bullet"/>
      <w:lvlText w:val="※"/>
      <w:lvlJc w:val="left"/>
      <w:pPr>
        <w:ind w:left="825" w:hanging="360"/>
      </w:pPr>
      <w:rPr>
        <w:rFonts w:ascii="ＭＳ ゴシック" w:eastAsia="ＭＳ ゴシック" w:hAnsi="ＭＳ ゴシック" w:cs="ＭＳ 明朝"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8" w15:restartNumberingAfterBreak="0">
    <w:nsid w:val="17CD57CC"/>
    <w:multiLevelType w:val="hybridMultilevel"/>
    <w:tmpl w:val="18666BF8"/>
    <w:lvl w:ilvl="0" w:tplc="7CEC014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19BF7404"/>
    <w:multiLevelType w:val="hybridMultilevel"/>
    <w:tmpl w:val="46269A5A"/>
    <w:lvl w:ilvl="0" w:tplc="861C4B0A">
      <w:start w:val="4"/>
      <w:numFmt w:val="decimalEnclosedCircle"/>
      <w:lvlText w:val="%1"/>
      <w:lvlJc w:val="left"/>
      <w:pPr>
        <w:ind w:left="840" w:hanging="720"/>
      </w:pPr>
      <w:rPr>
        <w:rFonts w:ascii="Century" w:hAnsi="Century"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D35B37"/>
    <w:multiLevelType w:val="hybridMultilevel"/>
    <w:tmpl w:val="71C651AE"/>
    <w:lvl w:ilvl="0" w:tplc="04090019">
      <w:start w:val="1"/>
      <w:numFmt w:val="irohaFullWidth"/>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1" w15:restartNumberingAfterBreak="0">
    <w:nsid w:val="1DB55628"/>
    <w:multiLevelType w:val="hybridMultilevel"/>
    <w:tmpl w:val="3E56CEE8"/>
    <w:lvl w:ilvl="0" w:tplc="04090019">
      <w:start w:val="1"/>
      <w:numFmt w:val="irohaFullWidth"/>
      <w:lvlText w:val="%1)"/>
      <w:lvlJc w:val="left"/>
      <w:pPr>
        <w:ind w:left="1281" w:hanging="420"/>
      </w:pPr>
    </w:lvl>
    <w:lvl w:ilvl="1" w:tplc="04090019">
      <w:start w:val="1"/>
      <w:numFmt w:val="irohaFullWidth"/>
      <w:lvlText w:val="%2)"/>
      <w:lvlJc w:val="left"/>
      <w:pPr>
        <w:ind w:left="1701" w:hanging="420"/>
      </w:pPr>
    </w:lvl>
    <w:lvl w:ilvl="2" w:tplc="28107C96">
      <w:start w:val="2"/>
      <w:numFmt w:val="bullet"/>
      <w:lvlText w:val="○"/>
      <w:lvlJc w:val="left"/>
      <w:pPr>
        <w:ind w:left="2061" w:hanging="360"/>
      </w:pPr>
      <w:rPr>
        <w:rFonts w:ascii="ＭＳ ゴシック" w:eastAsia="ＭＳ ゴシック" w:hAnsi="ＭＳ ゴシック" w:cstheme="minorBidi" w:hint="eastAsia"/>
      </w:rPr>
    </w:lvl>
    <w:lvl w:ilvl="3" w:tplc="0409000F" w:tentative="1">
      <w:start w:val="1"/>
      <w:numFmt w:val="decimal"/>
      <w:lvlText w:val="%4."/>
      <w:lvlJc w:val="left"/>
      <w:pPr>
        <w:ind w:left="2541" w:hanging="420"/>
      </w:pPr>
    </w:lvl>
    <w:lvl w:ilvl="4" w:tplc="04090017" w:tentative="1">
      <w:start w:val="1"/>
      <w:numFmt w:val="aiueoFullWidth"/>
      <w:lvlText w:val="(%5)"/>
      <w:lvlJc w:val="left"/>
      <w:pPr>
        <w:ind w:left="2961" w:hanging="420"/>
      </w:pPr>
    </w:lvl>
    <w:lvl w:ilvl="5" w:tplc="04090011" w:tentative="1">
      <w:start w:val="1"/>
      <w:numFmt w:val="decimalEnclosedCircle"/>
      <w:lvlText w:val="%6"/>
      <w:lvlJc w:val="left"/>
      <w:pPr>
        <w:ind w:left="3381" w:hanging="420"/>
      </w:pPr>
    </w:lvl>
    <w:lvl w:ilvl="6" w:tplc="0409000F" w:tentative="1">
      <w:start w:val="1"/>
      <w:numFmt w:val="decimal"/>
      <w:lvlText w:val="%7."/>
      <w:lvlJc w:val="left"/>
      <w:pPr>
        <w:ind w:left="3801" w:hanging="420"/>
      </w:pPr>
    </w:lvl>
    <w:lvl w:ilvl="7" w:tplc="04090017" w:tentative="1">
      <w:start w:val="1"/>
      <w:numFmt w:val="aiueoFullWidth"/>
      <w:lvlText w:val="(%8)"/>
      <w:lvlJc w:val="left"/>
      <w:pPr>
        <w:ind w:left="4221" w:hanging="420"/>
      </w:pPr>
    </w:lvl>
    <w:lvl w:ilvl="8" w:tplc="04090011" w:tentative="1">
      <w:start w:val="1"/>
      <w:numFmt w:val="decimalEnclosedCircle"/>
      <w:lvlText w:val="%9"/>
      <w:lvlJc w:val="left"/>
      <w:pPr>
        <w:ind w:left="4641" w:hanging="420"/>
      </w:pPr>
    </w:lvl>
  </w:abstractNum>
  <w:abstractNum w:abstractNumId="12" w15:restartNumberingAfterBreak="0">
    <w:nsid w:val="1FA705BE"/>
    <w:multiLevelType w:val="hybridMultilevel"/>
    <w:tmpl w:val="7CF2D892"/>
    <w:lvl w:ilvl="0" w:tplc="9F1C9F48">
      <w:start w:val="1"/>
      <w:numFmt w:val="bullet"/>
      <w:lvlText w:val="・"/>
      <w:lvlJc w:val="left"/>
      <w:pPr>
        <w:ind w:left="840" w:hanging="42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25310008"/>
    <w:multiLevelType w:val="hybridMultilevel"/>
    <w:tmpl w:val="33802B80"/>
    <w:lvl w:ilvl="0" w:tplc="4F8078F0">
      <w:start w:val="3"/>
      <w:numFmt w:val="bullet"/>
      <w:lvlText w:val="・"/>
      <w:lvlJc w:val="left"/>
      <w:pPr>
        <w:ind w:left="825" w:hanging="360"/>
      </w:pPr>
      <w:rPr>
        <w:rFonts w:ascii="ＭＳ ゴシック" w:eastAsia="ＭＳ ゴシック" w:hAnsi="ＭＳ ゴシック" w:cstheme="minorBidi"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14" w15:restartNumberingAfterBreak="0">
    <w:nsid w:val="25A73346"/>
    <w:multiLevelType w:val="hybridMultilevel"/>
    <w:tmpl w:val="ED28A982"/>
    <w:lvl w:ilvl="0" w:tplc="04090013">
      <w:start w:val="1"/>
      <w:numFmt w:val="upperRoman"/>
      <w:lvlText w:val="%1."/>
      <w:lvlJc w:val="left"/>
      <w:pPr>
        <w:ind w:left="1260" w:hanging="420"/>
      </w:pPr>
      <w:rPr>
        <w:rFonts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5" w15:restartNumberingAfterBreak="0">
    <w:nsid w:val="28602F97"/>
    <w:multiLevelType w:val="hybridMultilevel"/>
    <w:tmpl w:val="13F269CE"/>
    <w:lvl w:ilvl="0" w:tplc="8B027286">
      <w:start w:val="1"/>
      <w:numFmt w:val="decimalFullWidth"/>
      <w:lvlText w:val="（%1）"/>
      <w:lvlJc w:val="left"/>
      <w:pPr>
        <w:ind w:left="720" w:hanging="720"/>
      </w:pPr>
      <w:rPr>
        <w:rFonts w:cs="Times New Roman"/>
      </w:rPr>
    </w:lvl>
    <w:lvl w:ilvl="1" w:tplc="04090017">
      <w:start w:val="1"/>
      <w:numFmt w:val="aiueoFullWidth"/>
      <w:lvlText w:val="(%2)"/>
      <w:lvlJc w:val="left"/>
      <w:pPr>
        <w:ind w:left="840" w:hanging="420"/>
      </w:pPr>
      <w:rPr>
        <w:rFonts w:cs="Times New Roman"/>
      </w:rPr>
    </w:lvl>
    <w:lvl w:ilvl="2" w:tplc="04090011">
      <w:start w:val="1"/>
      <w:numFmt w:val="decimalEnclosedCircle"/>
      <w:lvlText w:val="%3"/>
      <w:lvlJc w:val="left"/>
      <w:pPr>
        <w:ind w:left="1260" w:hanging="420"/>
      </w:pPr>
      <w:rPr>
        <w:rFonts w:cs="Times New Roman"/>
      </w:rPr>
    </w:lvl>
    <w:lvl w:ilvl="3" w:tplc="0409000F">
      <w:start w:val="1"/>
      <w:numFmt w:val="decimal"/>
      <w:lvlText w:val="%4."/>
      <w:lvlJc w:val="left"/>
      <w:pPr>
        <w:ind w:left="1680" w:hanging="420"/>
      </w:pPr>
      <w:rPr>
        <w:rFonts w:cs="Times New Roman"/>
      </w:rPr>
    </w:lvl>
    <w:lvl w:ilvl="4" w:tplc="04090017">
      <w:start w:val="1"/>
      <w:numFmt w:val="aiueoFullWidth"/>
      <w:lvlText w:val="(%5)"/>
      <w:lvlJc w:val="left"/>
      <w:pPr>
        <w:ind w:left="2100" w:hanging="420"/>
      </w:pPr>
      <w:rPr>
        <w:rFonts w:cs="Times New Roman"/>
      </w:rPr>
    </w:lvl>
    <w:lvl w:ilvl="5" w:tplc="04090011">
      <w:start w:val="1"/>
      <w:numFmt w:val="decimalEnclosedCircle"/>
      <w:lvlText w:val="%6"/>
      <w:lvlJc w:val="left"/>
      <w:pPr>
        <w:ind w:left="2520" w:hanging="420"/>
      </w:pPr>
      <w:rPr>
        <w:rFonts w:cs="Times New Roman"/>
      </w:rPr>
    </w:lvl>
    <w:lvl w:ilvl="6" w:tplc="0409000F">
      <w:start w:val="1"/>
      <w:numFmt w:val="decimal"/>
      <w:lvlText w:val="%7."/>
      <w:lvlJc w:val="left"/>
      <w:pPr>
        <w:ind w:left="2940" w:hanging="420"/>
      </w:pPr>
      <w:rPr>
        <w:rFonts w:cs="Times New Roman"/>
      </w:rPr>
    </w:lvl>
    <w:lvl w:ilvl="7" w:tplc="04090017">
      <w:start w:val="1"/>
      <w:numFmt w:val="aiueoFullWidth"/>
      <w:lvlText w:val="(%8)"/>
      <w:lvlJc w:val="left"/>
      <w:pPr>
        <w:ind w:left="3360" w:hanging="420"/>
      </w:pPr>
      <w:rPr>
        <w:rFonts w:cs="Times New Roman"/>
      </w:rPr>
    </w:lvl>
    <w:lvl w:ilvl="8" w:tplc="04090011">
      <w:start w:val="1"/>
      <w:numFmt w:val="decimalEnclosedCircle"/>
      <w:lvlText w:val="%9"/>
      <w:lvlJc w:val="left"/>
      <w:pPr>
        <w:ind w:left="3780" w:hanging="420"/>
      </w:pPr>
      <w:rPr>
        <w:rFonts w:cs="Times New Roman"/>
      </w:rPr>
    </w:lvl>
  </w:abstractNum>
  <w:abstractNum w:abstractNumId="16" w15:restartNumberingAfterBreak="0">
    <w:nsid w:val="2DF670B8"/>
    <w:multiLevelType w:val="hybridMultilevel"/>
    <w:tmpl w:val="C2222AEC"/>
    <w:lvl w:ilvl="0" w:tplc="C366BDF0">
      <w:start w:val="1"/>
      <w:numFmt w:val="decimalEnclosedCircle"/>
      <w:lvlText w:val="%1"/>
      <w:lvlJc w:val="left"/>
      <w:pPr>
        <w:ind w:left="840" w:hanging="720"/>
      </w:pPr>
      <w:rPr>
        <w:rFonts w:ascii="Century" w:hAnsi="Century" w:cs="Times New Roman" w:hint="default"/>
      </w:rPr>
    </w:lvl>
    <w:lvl w:ilvl="1" w:tplc="04090017">
      <w:start w:val="1"/>
      <w:numFmt w:val="aiueoFullWidth"/>
      <w:lvlText w:val="(%2)"/>
      <w:lvlJc w:val="left"/>
      <w:pPr>
        <w:ind w:left="840" w:hanging="420"/>
      </w:pPr>
    </w:lvl>
    <w:lvl w:ilvl="2" w:tplc="94D2C8B8">
      <w:start w:val="1"/>
      <w:numFmt w:val="decimalFullWidth"/>
      <w:lvlText w:val="（%3）"/>
      <w:lvlJc w:val="left"/>
      <w:pPr>
        <w:ind w:left="1800" w:hanging="960"/>
      </w:pPr>
      <w:rPr>
        <w:rFonts w:cs="ＭＳ 明朝"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6627CBB"/>
    <w:multiLevelType w:val="hybridMultilevel"/>
    <w:tmpl w:val="59BCF324"/>
    <w:lvl w:ilvl="0" w:tplc="377CFDAC">
      <w:start w:val="1"/>
      <w:numFmt w:val="decimalEnclosedCircle"/>
      <w:lvlText w:val="%1"/>
      <w:lvlJc w:val="left"/>
      <w:pPr>
        <w:ind w:left="840" w:hanging="360"/>
      </w:pPr>
      <w:rPr>
        <w:rFonts w:hint="default"/>
      </w:rPr>
    </w:lvl>
    <w:lvl w:ilvl="1" w:tplc="302EA4AC">
      <w:start w:val="1"/>
      <w:numFmt w:val="irohaFullWidth"/>
      <w:lvlText w:val="（%2）"/>
      <w:lvlJc w:val="left"/>
      <w:pPr>
        <w:ind w:left="1620" w:hanging="720"/>
      </w:pPr>
      <w:rPr>
        <w:rFonts w:hint="eastAsia"/>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387D5D47"/>
    <w:multiLevelType w:val="hybridMultilevel"/>
    <w:tmpl w:val="817ACE6E"/>
    <w:lvl w:ilvl="0" w:tplc="04090019">
      <w:start w:val="1"/>
      <w:numFmt w:val="irohaFullWidth"/>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9" w15:restartNumberingAfterBreak="0">
    <w:nsid w:val="390124FA"/>
    <w:multiLevelType w:val="hybridMultilevel"/>
    <w:tmpl w:val="AC387A30"/>
    <w:lvl w:ilvl="0" w:tplc="ACCCAE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B5031B9"/>
    <w:multiLevelType w:val="hybridMultilevel"/>
    <w:tmpl w:val="CEF07ABE"/>
    <w:lvl w:ilvl="0" w:tplc="CFE08378">
      <w:start w:val="1"/>
      <w:numFmt w:val="decimalEnclosedCircle"/>
      <w:lvlText w:val="%1"/>
      <w:lvlJc w:val="left"/>
      <w:pPr>
        <w:ind w:left="814"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D78700A"/>
    <w:multiLevelType w:val="hybridMultilevel"/>
    <w:tmpl w:val="FF2610AC"/>
    <w:lvl w:ilvl="0" w:tplc="B4BABC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FD8098C"/>
    <w:multiLevelType w:val="hybridMultilevel"/>
    <w:tmpl w:val="E020C1D2"/>
    <w:lvl w:ilvl="0" w:tplc="5E541C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02A5B0C"/>
    <w:multiLevelType w:val="hybridMultilevel"/>
    <w:tmpl w:val="E6D06864"/>
    <w:lvl w:ilvl="0" w:tplc="04BCE634">
      <w:start w:val="2"/>
      <w:numFmt w:val="bullet"/>
      <w:lvlText w:val="・"/>
      <w:lvlJc w:val="left"/>
      <w:pPr>
        <w:ind w:left="1210" w:hanging="360"/>
      </w:pPr>
      <w:rPr>
        <w:rFonts w:ascii="ＭＳ ゴシック" w:eastAsia="ＭＳ ゴシック" w:hAnsi="ＭＳ ゴシック" w:cstheme="minorBidi"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24" w15:restartNumberingAfterBreak="0">
    <w:nsid w:val="46462C96"/>
    <w:multiLevelType w:val="hybridMultilevel"/>
    <w:tmpl w:val="80221B94"/>
    <w:lvl w:ilvl="0" w:tplc="502E4460">
      <w:start w:val="2"/>
      <w:numFmt w:val="bullet"/>
      <w:lvlText w:val="○"/>
      <w:lvlJc w:val="left"/>
      <w:pPr>
        <w:ind w:left="780" w:hanging="360"/>
      </w:pPr>
      <w:rPr>
        <w:rFonts w:ascii="ＭＳ ゴシック" w:eastAsia="ＭＳ ゴシック" w:hAnsi="ＭＳ ゴシック"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4B1A6CBC"/>
    <w:multiLevelType w:val="hybridMultilevel"/>
    <w:tmpl w:val="5C825E10"/>
    <w:lvl w:ilvl="0" w:tplc="169CD934">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15:restartNumberingAfterBreak="0">
    <w:nsid w:val="4BAE26F0"/>
    <w:multiLevelType w:val="hybridMultilevel"/>
    <w:tmpl w:val="6E0AE94A"/>
    <w:lvl w:ilvl="0" w:tplc="B50E63CC">
      <w:start w:val="1"/>
      <w:numFmt w:val="decimalEnclosedCircle"/>
      <w:lvlText w:val="%1"/>
      <w:lvlJc w:val="left"/>
      <w:pPr>
        <w:ind w:left="1260" w:hanging="420"/>
      </w:pPr>
      <w:rPr>
        <w:rFonts w:ascii="Times New Roman" w:cs="ＭＳ 明朝" w:hint="default"/>
      </w:rPr>
    </w:lvl>
    <w:lvl w:ilvl="1" w:tplc="68AC20B4">
      <w:start w:val="1"/>
      <w:numFmt w:val="iroha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4C8B385E"/>
    <w:multiLevelType w:val="hybridMultilevel"/>
    <w:tmpl w:val="9ED4D256"/>
    <w:lvl w:ilvl="0" w:tplc="EB1C552A">
      <w:start w:val="2"/>
      <w:numFmt w:val="bullet"/>
      <w:lvlText w:val="※"/>
      <w:lvlJc w:val="left"/>
      <w:pPr>
        <w:ind w:left="825" w:hanging="360"/>
      </w:pPr>
      <w:rPr>
        <w:rFonts w:ascii="ＭＳ ゴシック" w:eastAsia="ＭＳ ゴシック" w:hAnsi="ＭＳ ゴシック" w:cs="ＭＳ 明朝"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8" w15:restartNumberingAfterBreak="0">
    <w:nsid w:val="4E2D6297"/>
    <w:multiLevelType w:val="hybridMultilevel"/>
    <w:tmpl w:val="9F5C0BD8"/>
    <w:lvl w:ilvl="0" w:tplc="BBAE849A">
      <w:start w:val="1"/>
      <w:numFmt w:val="decimalFullWidth"/>
      <w:lvlText w:val="%1．"/>
      <w:lvlJc w:val="left"/>
      <w:pPr>
        <w:ind w:left="420" w:hanging="420"/>
      </w:pPr>
      <w:rPr>
        <w:rFonts w:ascii="Arial" w:eastAsia="ＭＳ ゴシック" w:hAnsi="Arial" w:cs="Times New Roman"/>
      </w:rPr>
    </w:lvl>
    <w:lvl w:ilvl="1" w:tplc="04090017">
      <w:start w:val="1"/>
      <w:numFmt w:val="aiueoFullWidth"/>
      <w:lvlText w:val="(%2)"/>
      <w:lvlJc w:val="left"/>
      <w:pPr>
        <w:ind w:left="840" w:hanging="420"/>
      </w:pPr>
      <w:rPr>
        <w:rFonts w:cs="Times New Roman"/>
      </w:rPr>
    </w:lvl>
    <w:lvl w:ilvl="2" w:tplc="04090011">
      <w:start w:val="1"/>
      <w:numFmt w:val="decimalEnclosedCircle"/>
      <w:lvlText w:val="%3"/>
      <w:lvlJc w:val="left"/>
      <w:pPr>
        <w:ind w:left="1260" w:hanging="420"/>
      </w:pPr>
      <w:rPr>
        <w:rFonts w:cs="Times New Roman"/>
      </w:rPr>
    </w:lvl>
    <w:lvl w:ilvl="3" w:tplc="0409000F">
      <w:start w:val="1"/>
      <w:numFmt w:val="decimal"/>
      <w:lvlText w:val="%4."/>
      <w:lvlJc w:val="left"/>
      <w:pPr>
        <w:ind w:left="1680" w:hanging="420"/>
      </w:pPr>
      <w:rPr>
        <w:rFonts w:cs="Times New Roman"/>
      </w:rPr>
    </w:lvl>
    <w:lvl w:ilvl="4" w:tplc="04090017">
      <w:start w:val="1"/>
      <w:numFmt w:val="aiueoFullWidth"/>
      <w:lvlText w:val="(%5)"/>
      <w:lvlJc w:val="left"/>
      <w:pPr>
        <w:ind w:left="2100" w:hanging="420"/>
      </w:pPr>
      <w:rPr>
        <w:rFonts w:cs="Times New Roman"/>
      </w:rPr>
    </w:lvl>
    <w:lvl w:ilvl="5" w:tplc="04090011">
      <w:start w:val="1"/>
      <w:numFmt w:val="decimalEnclosedCircle"/>
      <w:lvlText w:val="%6"/>
      <w:lvlJc w:val="left"/>
      <w:pPr>
        <w:ind w:left="2520" w:hanging="420"/>
      </w:pPr>
      <w:rPr>
        <w:rFonts w:cs="Times New Roman"/>
      </w:rPr>
    </w:lvl>
    <w:lvl w:ilvl="6" w:tplc="0409000F">
      <w:start w:val="1"/>
      <w:numFmt w:val="decimal"/>
      <w:lvlText w:val="%7."/>
      <w:lvlJc w:val="left"/>
      <w:pPr>
        <w:ind w:left="2940" w:hanging="420"/>
      </w:pPr>
      <w:rPr>
        <w:rFonts w:cs="Times New Roman"/>
      </w:rPr>
    </w:lvl>
    <w:lvl w:ilvl="7" w:tplc="04090017">
      <w:start w:val="1"/>
      <w:numFmt w:val="aiueoFullWidth"/>
      <w:lvlText w:val="(%8)"/>
      <w:lvlJc w:val="left"/>
      <w:pPr>
        <w:ind w:left="3360" w:hanging="420"/>
      </w:pPr>
      <w:rPr>
        <w:rFonts w:cs="Times New Roman"/>
      </w:rPr>
    </w:lvl>
    <w:lvl w:ilvl="8" w:tplc="04090011">
      <w:start w:val="1"/>
      <w:numFmt w:val="decimalEnclosedCircle"/>
      <w:lvlText w:val="%9"/>
      <w:lvlJc w:val="left"/>
      <w:pPr>
        <w:ind w:left="3780" w:hanging="420"/>
      </w:pPr>
      <w:rPr>
        <w:rFonts w:cs="Times New Roman"/>
      </w:rPr>
    </w:lvl>
  </w:abstractNum>
  <w:abstractNum w:abstractNumId="29" w15:restartNumberingAfterBreak="0">
    <w:nsid w:val="53912714"/>
    <w:multiLevelType w:val="hybridMultilevel"/>
    <w:tmpl w:val="676AE70C"/>
    <w:lvl w:ilvl="0" w:tplc="2F40303A">
      <w:start w:val="1"/>
      <w:numFmt w:val="decimalFullWidth"/>
      <w:lvlText w:val="（%1）"/>
      <w:lvlJc w:val="left"/>
      <w:pPr>
        <w:ind w:left="720" w:hanging="720"/>
      </w:pPr>
      <w:rPr>
        <w:rFonts w:cs="Times New Roman"/>
      </w:rPr>
    </w:lvl>
    <w:lvl w:ilvl="1" w:tplc="04090017">
      <w:start w:val="1"/>
      <w:numFmt w:val="aiueoFullWidth"/>
      <w:lvlText w:val="(%2)"/>
      <w:lvlJc w:val="left"/>
      <w:pPr>
        <w:ind w:left="840" w:hanging="420"/>
      </w:pPr>
      <w:rPr>
        <w:rFonts w:cs="Times New Roman"/>
      </w:rPr>
    </w:lvl>
    <w:lvl w:ilvl="2" w:tplc="04090011">
      <w:start w:val="1"/>
      <w:numFmt w:val="decimalEnclosedCircle"/>
      <w:lvlText w:val="%3"/>
      <w:lvlJc w:val="left"/>
      <w:pPr>
        <w:ind w:left="1260" w:hanging="420"/>
      </w:pPr>
      <w:rPr>
        <w:rFonts w:cs="Times New Roman"/>
      </w:rPr>
    </w:lvl>
    <w:lvl w:ilvl="3" w:tplc="0409000F">
      <w:start w:val="1"/>
      <w:numFmt w:val="decimal"/>
      <w:lvlText w:val="%4."/>
      <w:lvlJc w:val="left"/>
      <w:pPr>
        <w:ind w:left="1680" w:hanging="420"/>
      </w:pPr>
      <w:rPr>
        <w:rFonts w:cs="Times New Roman"/>
      </w:rPr>
    </w:lvl>
    <w:lvl w:ilvl="4" w:tplc="04090017">
      <w:start w:val="1"/>
      <w:numFmt w:val="aiueoFullWidth"/>
      <w:lvlText w:val="(%5)"/>
      <w:lvlJc w:val="left"/>
      <w:pPr>
        <w:ind w:left="2100" w:hanging="420"/>
      </w:pPr>
      <w:rPr>
        <w:rFonts w:cs="Times New Roman"/>
      </w:rPr>
    </w:lvl>
    <w:lvl w:ilvl="5" w:tplc="04090011">
      <w:start w:val="1"/>
      <w:numFmt w:val="decimalEnclosedCircle"/>
      <w:lvlText w:val="%6"/>
      <w:lvlJc w:val="left"/>
      <w:pPr>
        <w:ind w:left="2520" w:hanging="420"/>
      </w:pPr>
      <w:rPr>
        <w:rFonts w:cs="Times New Roman"/>
      </w:rPr>
    </w:lvl>
    <w:lvl w:ilvl="6" w:tplc="0409000F">
      <w:start w:val="1"/>
      <w:numFmt w:val="decimal"/>
      <w:lvlText w:val="%7."/>
      <w:lvlJc w:val="left"/>
      <w:pPr>
        <w:ind w:left="2940" w:hanging="420"/>
      </w:pPr>
      <w:rPr>
        <w:rFonts w:cs="Times New Roman"/>
      </w:rPr>
    </w:lvl>
    <w:lvl w:ilvl="7" w:tplc="04090017">
      <w:start w:val="1"/>
      <w:numFmt w:val="aiueoFullWidth"/>
      <w:lvlText w:val="(%8)"/>
      <w:lvlJc w:val="left"/>
      <w:pPr>
        <w:ind w:left="3360" w:hanging="420"/>
      </w:pPr>
      <w:rPr>
        <w:rFonts w:cs="Times New Roman"/>
      </w:rPr>
    </w:lvl>
    <w:lvl w:ilvl="8" w:tplc="04090011">
      <w:start w:val="1"/>
      <w:numFmt w:val="decimalEnclosedCircle"/>
      <w:lvlText w:val="%9"/>
      <w:lvlJc w:val="left"/>
      <w:pPr>
        <w:ind w:left="3780" w:hanging="420"/>
      </w:pPr>
      <w:rPr>
        <w:rFonts w:cs="Times New Roman"/>
      </w:rPr>
    </w:lvl>
  </w:abstractNum>
  <w:abstractNum w:abstractNumId="30" w15:restartNumberingAfterBreak="0">
    <w:nsid w:val="53C27AF5"/>
    <w:multiLevelType w:val="hybridMultilevel"/>
    <w:tmpl w:val="CEF07ABE"/>
    <w:lvl w:ilvl="0" w:tplc="CFE08378">
      <w:start w:val="1"/>
      <w:numFmt w:val="decimalEnclosedCircle"/>
      <w:lvlText w:val="%1"/>
      <w:lvlJc w:val="left"/>
      <w:pPr>
        <w:ind w:left="861"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8EB6C44"/>
    <w:multiLevelType w:val="hybridMultilevel"/>
    <w:tmpl w:val="AB404480"/>
    <w:lvl w:ilvl="0" w:tplc="04090001">
      <w:start w:val="1"/>
      <w:numFmt w:val="bullet"/>
      <w:lvlText w:val=""/>
      <w:lvlJc w:val="left"/>
      <w:pPr>
        <w:ind w:left="7367" w:hanging="420"/>
      </w:pPr>
      <w:rPr>
        <w:rFonts w:ascii="Wingdings" w:hAnsi="Wingdings" w:hint="default"/>
      </w:rPr>
    </w:lvl>
    <w:lvl w:ilvl="1" w:tplc="0409000B" w:tentative="1">
      <w:start w:val="1"/>
      <w:numFmt w:val="bullet"/>
      <w:lvlText w:val=""/>
      <w:lvlJc w:val="left"/>
      <w:pPr>
        <w:ind w:left="7802" w:hanging="420"/>
      </w:pPr>
      <w:rPr>
        <w:rFonts w:ascii="Wingdings" w:hAnsi="Wingdings" w:hint="default"/>
      </w:rPr>
    </w:lvl>
    <w:lvl w:ilvl="2" w:tplc="0409000D" w:tentative="1">
      <w:start w:val="1"/>
      <w:numFmt w:val="bullet"/>
      <w:lvlText w:val=""/>
      <w:lvlJc w:val="left"/>
      <w:pPr>
        <w:ind w:left="8222" w:hanging="420"/>
      </w:pPr>
      <w:rPr>
        <w:rFonts w:ascii="Wingdings" w:hAnsi="Wingdings" w:hint="default"/>
      </w:rPr>
    </w:lvl>
    <w:lvl w:ilvl="3" w:tplc="04090001" w:tentative="1">
      <w:start w:val="1"/>
      <w:numFmt w:val="bullet"/>
      <w:lvlText w:val=""/>
      <w:lvlJc w:val="left"/>
      <w:pPr>
        <w:ind w:left="8642" w:hanging="420"/>
      </w:pPr>
      <w:rPr>
        <w:rFonts w:ascii="Wingdings" w:hAnsi="Wingdings" w:hint="default"/>
      </w:rPr>
    </w:lvl>
    <w:lvl w:ilvl="4" w:tplc="0409000B" w:tentative="1">
      <w:start w:val="1"/>
      <w:numFmt w:val="bullet"/>
      <w:lvlText w:val=""/>
      <w:lvlJc w:val="left"/>
      <w:pPr>
        <w:ind w:left="9062" w:hanging="420"/>
      </w:pPr>
      <w:rPr>
        <w:rFonts w:ascii="Wingdings" w:hAnsi="Wingdings" w:hint="default"/>
      </w:rPr>
    </w:lvl>
    <w:lvl w:ilvl="5" w:tplc="0409000D" w:tentative="1">
      <w:start w:val="1"/>
      <w:numFmt w:val="bullet"/>
      <w:lvlText w:val=""/>
      <w:lvlJc w:val="left"/>
      <w:pPr>
        <w:ind w:left="9482" w:hanging="420"/>
      </w:pPr>
      <w:rPr>
        <w:rFonts w:ascii="Wingdings" w:hAnsi="Wingdings" w:hint="default"/>
      </w:rPr>
    </w:lvl>
    <w:lvl w:ilvl="6" w:tplc="04090001" w:tentative="1">
      <w:start w:val="1"/>
      <w:numFmt w:val="bullet"/>
      <w:lvlText w:val=""/>
      <w:lvlJc w:val="left"/>
      <w:pPr>
        <w:ind w:left="9902" w:hanging="420"/>
      </w:pPr>
      <w:rPr>
        <w:rFonts w:ascii="Wingdings" w:hAnsi="Wingdings" w:hint="default"/>
      </w:rPr>
    </w:lvl>
    <w:lvl w:ilvl="7" w:tplc="0409000B" w:tentative="1">
      <w:start w:val="1"/>
      <w:numFmt w:val="bullet"/>
      <w:lvlText w:val=""/>
      <w:lvlJc w:val="left"/>
      <w:pPr>
        <w:ind w:left="10322" w:hanging="420"/>
      </w:pPr>
      <w:rPr>
        <w:rFonts w:ascii="Wingdings" w:hAnsi="Wingdings" w:hint="default"/>
      </w:rPr>
    </w:lvl>
    <w:lvl w:ilvl="8" w:tplc="0409000D" w:tentative="1">
      <w:start w:val="1"/>
      <w:numFmt w:val="bullet"/>
      <w:lvlText w:val=""/>
      <w:lvlJc w:val="left"/>
      <w:pPr>
        <w:ind w:left="10742" w:hanging="420"/>
      </w:pPr>
      <w:rPr>
        <w:rFonts w:ascii="Wingdings" w:hAnsi="Wingdings" w:hint="default"/>
      </w:rPr>
    </w:lvl>
  </w:abstractNum>
  <w:abstractNum w:abstractNumId="32" w15:restartNumberingAfterBreak="0">
    <w:nsid w:val="5B911009"/>
    <w:multiLevelType w:val="hybridMultilevel"/>
    <w:tmpl w:val="CC545A28"/>
    <w:lvl w:ilvl="0" w:tplc="6948518C">
      <w:start w:val="2"/>
      <w:numFmt w:val="decimalEnclosedCircle"/>
      <w:lvlText w:val="%1"/>
      <w:lvlJc w:val="left"/>
      <w:pPr>
        <w:ind w:left="814"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E262672"/>
    <w:multiLevelType w:val="hybridMultilevel"/>
    <w:tmpl w:val="A808D0BA"/>
    <w:lvl w:ilvl="0" w:tplc="2796E8DA">
      <w:start w:val="3"/>
      <w:numFmt w:val="bullet"/>
      <w:lvlText w:val="・"/>
      <w:lvlJc w:val="left"/>
      <w:pPr>
        <w:ind w:left="600" w:hanging="360"/>
      </w:pPr>
      <w:rPr>
        <w:rFonts w:ascii="ＭＳ ゴシック" w:eastAsia="ＭＳ ゴシック" w:hAnsi="ＭＳ ゴシック"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4" w15:restartNumberingAfterBreak="0">
    <w:nsid w:val="62175B63"/>
    <w:multiLevelType w:val="hybridMultilevel"/>
    <w:tmpl w:val="1CC61750"/>
    <w:lvl w:ilvl="0" w:tplc="04090013">
      <w:start w:val="1"/>
      <w:numFmt w:val="upperRoman"/>
      <w:lvlText w:val="%1."/>
      <w:lvlJc w:val="left"/>
      <w:pPr>
        <w:ind w:left="660" w:hanging="4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5" w15:restartNumberingAfterBreak="0">
    <w:nsid w:val="674C0F8F"/>
    <w:multiLevelType w:val="hybridMultilevel"/>
    <w:tmpl w:val="F6B66B2A"/>
    <w:lvl w:ilvl="0" w:tplc="B65EE02C">
      <w:start w:val="1"/>
      <w:numFmt w:val="decimalFullWidth"/>
      <w:lvlText w:val="（%1）"/>
      <w:lvlJc w:val="left"/>
      <w:pPr>
        <w:ind w:left="1287" w:hanging="720"/>
      </w:pPr>
      <w:rPr>
        <w:rFonts w:cs="Times New Roman"/>
      </w:rPr>
    </w:lvl>
    <w:lvl w:ilvl="1" w:tplc="04090017">
      <w:start w:val="1"/>
      <w:numFmt w:val="aiueoFullWidth"/>
      <w:lvlText w:val="(%2)"/>
      <w:lvlJc w:val="left"/>
      <w:pPr>
        <w:ind w:left="840" w:hanging="420"/>
      </w:pPr>
      <w:rPr>
        <w:rFonts w:cs="Times New Roman"/>
      </w:rPr>
    </w:lvl>
    <w:lvl w:ilvl="2" w:tplc="04090011">
      <w:start w:val="1"/>
      <w:numFmt w:val="decimalEnclosedCircle"/>
      <w:lvlText w:val="%3"/>
      <w:lvlJc w:val="left"/>
      <w:pPr>
        <w:ind w:left="1260" w:hanging="420"/>
      </w:pPr>
      <w:rPr>
        <w:rFonts w:cs="Times New Roman"/>
      </w:rPr>
    </w:lvl>
    <w:lvl w:ilvl="3" w:tplc="0409000F">
      <w:start w:val="1"/>
      <w:numFmt w:val="decimal"/>
      <w:lvlText w:val="%4."/>
      <w:lvlJc w:val="left"/>
      <w:pPr>
        <w:ind w:left="1680" w:hanging="420"/>
      </w:pPr>
      <w:rPr>
        <w:rFonts w:cs="Times New Roman"/>
      </w:rPr>
    </w:lvl>
    <w:lvl w:ilvl="4" w:tplc="04090017">
      <w:start w:val="1"/>
      <w:numFmt w:val="aiueoFullWidth"/>
      <w:lvlText w:val="(%5)"/>
      <w:lvlJc w:val="left"/>
      <w:pPr>
        <w:ind w:left="2100" w:hanging="420"/>
      </w:pPr>
      <w:rPr>
        <w:rFonts w:cs="Times New Roman"/>
      </w:rPr>
    </w:lvl>
    <w:lvl w:ilvl="5" w:tplc="04090011">
      <w:start w:val="1"/>
      <w:numFmt w:val="decimalEnclosedCircle"/>
      <w:lvlText w:val="%6"/>
      <w:lvlJc w:val="left"/>
      <w:pPr>
        <w:ind w:left="2520" w:hanging="420"/>
      </w:pPr>
      <w:rPr>
        <w:rFonts w:cs="Times New Roman"/>
      </w:rPr>
    </w:lvl>
    <w:lvl w:ilvl="6" w:tplc="0409000F">
      <w:start w:val="1"/>
      <w:numFmt w:val="decimal"/>
      <w:lvlText w:val="%7."/>
      <w:lvlJc w:val="left"/>
      <w:pPr>
        <w:ind w:left="2940" w:hanging="420"/>
      </w:pPr>
      <w:rPr>
        <w:rFonts w:cs="Times New Roman"/>
      </w:rPr>
    </w:lvl>
    <w:lvl w:ilvl="7" w:tplc="04090017">
      <w:start w:val="1"/>
      <w:numFmt w:val="aiueoFullWidth"/>
      <w:lvlText w:val="(%8)"/>
      <w:lvlJc w:val="left"/>
      <w:pPr>
        <w:ind w:left="3360" w:hanging="420"/>
      </w:pPr>
      <w:rPr>
        <w:rFonts w:cs="Times New Roman"/>
      </w:rPr>
    </w:lvl>
    <w:lvl w:ilvl="8" w:tplc="04090011">
      <w:start w:val="1"/>
      <w:numFmt w:val="decimalEnclosedCircle"/>
      <w:lvlText w:val="%9"/>
      <w:lvlJc w:val="left"/>
      <w:pPr>
        <w:ind w:left="3780" w:hanging="420"/>
      </w:pPr>
      <w:rPr>
        <w:rFonts w:cs="Times New Roman"/>
      </w:rPr>
    </w:lvl>
  </w:abstractNum>
  <w:abstractNum w:abstractNumId="36" w15:restartNumberingAfterBreak="0">
    <w:nsid w:val="68BC397D"/>
    <w:multiLevelType w:val="hybridMultilevel"/>
    <w:tmpl w:val="5F42E3BE"/>
    <w:lvl w:ilvl="0" w:tplc="2A7E7AEE">
      <w:start w:val="4"/>
      <w:numFmt w:val="bullet"/>
      <w:lvlText w:val="※"/>
      <w:lvlJc w:val="left"/>
      <w:pPr>
        <w:ind w:left="540" w:hanging="360"/>
      </w:pPr>
      <w:rPr>
        <w:rFonts w:ascii="ＭＳ ゴシック" w:eastAsia="ＭＳ ゴシック" w:hAnsi="ＭＳ ゴシック" w:cstheme="minorBidi" w:hint="eastAsia"/>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37" w15:restartNumberingAfterBreak="0">
    <w:nsid w:val="692C7EF4"/>
    <w:multiLevelType w:val="hybridMultilevel"/>
    <w:tmpl w:val="430ED700"/>
    <w:lvl w:ilvl="0" w:tplc="248429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BBD727B"/>
    <w:multiLevelType w:val="hybridMultilevel"/>
    <w:tmpl w:val="6FEE6C8C"/>
    <w:lvl w:ilvl="0" w:tplc="C366BDF0">
      <w:start w:val="1"/>
      <w:numFmt w:val="decimalEnclosedCircle"/>
      <w:lvlText w:val="%1"/>
      <w:lvlJc w:val="left"/>
      <w:pPr>
        <w:ind w:left="840" w:hanging="720"/>
      </w:pPr>
      <w:rPr>
        <w:rFonts w:ascii="Century" w:hAnsi="Century" w:cs="Times New Roman" w:hint="default"/>
      </w:rPr>
    </w:lvl>
    <w:lvl w:ilvl="1" w:tplc="04090017">
      <w:start w:val="1"/>
      <w:numFmt w:val="aiueoFullWidth"/>
      <w:lvlText w:val="(%2)"/>
      <w:lvlJc w:val="left"/>
      <w:pPr>
        <w:ind w:left="840" w:hanging="420"/>
      </w:pPr>
    </w:lvl>
    <w:lvl w:ilvl="2" w:tplc="94D2C8B8">
      <w:start w:val="1"/>
      <w:numFmt w:val="decimalFullWidth"/>
      <w:lvlText w:val="（%3）"/>
      <w:lvlJc w:val="left"/>
      <w:pPr>
        <w:ind w:left="1800" w:hanging="960"/>
      </w:pPr>
      <w:rPr>
        <w:rFonts w:cs="ＭＳ 明朝"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C3902B4"/>
    <w:multiLevelType w:val="hybridMultilevel"/>
    <w:tmpl w:val="D0665E82"/>
    <w:lvl w:ilvl="0" w:tplc="C366BDF0">
      <w:start w:val="1"/>
      <w:numFmt w:val="decimalEnclosedCircle"/>
      <w:lvlText w:val="%1"/>
      <w:lvlJc w:val="left"/>
      <w:pPr>
        <w:ind w:left="840" w:hanging="420"/>
      </w:pPr>
      <w:rPr>
        <w:rFonts w:ascii="Century" w:hAnsi="Century"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0" w15:restartNumberingAfterBreak="0">
    <w:nsid w:val="6E8079EC"/>
    <w:multiLevelType w:val="hybridMultilevel"/>
    <w:tmpl w:val="6FEE6C8C"/>
    <w:lvl w:ilvl="0" w:tplc="C366BDF0">
      <w:start w:val="1"/>
      <w:numFmt w:val="decimalEnclosedCircle"/>
      <w:lvlText w:val="%1"/>
      <w:lvlJc w:val="left"/>
      <w:pPr>
        <w:ind w:left="840" w:hanging="720"/>
      </w:pPr>
      <w:rPr>
        <w:rFonts w:ascii="Century" w:hAnsi="Century" w:cs="Times New Roman" w:hint="default"/>
      </w:rPr>
    </w:lvl>
    <w:lvl w:ilvl="1" w:tplc="04090017">
      <w:start w:val="1"/>
      <w:numFmt w:val="aiueoFullWidth"/>
      <w:lvlText w:val="(%2)"/>
      <w:lvlJc w:val="left"/>
      <w:pPr>
        <w:ind w:left="840" w:hanging="420"/>
      </w:pPr>
    </w:lvl>
    <w:lvl w:ilvl="2" w:tplc="94D2C8B8">
      <w:start w:val="1"/>
      <w:numFmt w:val="decimalFullWidth"/>
      <w:lvlText w:val="（%3）"/>
      <w:lvlJc w:val="left"/>
      <w:pPr>
        <w:ind w:left="1800" w:hanging="960"/>
      </w:pPr>
      <w:rPr>
        <w:rFonts w:cs="ＭＳ 明朝"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F2F2C56"/>
    <w:multiLevelType w:val="hybridMultilevel"/>
    <w:tmpl w:val="CC9286F2"/>
    <w:lvl w:ilvl="0" w:tplc="377CFDAC">
      <w:start w:val="1"/>
      <w:numFmt w:val="decimalEnclosedCircle"/>
      <w:lvlText w:val="%1"/>
      <w:lvlJc w:val="left"/>
      <w:pPr>
        <w:ind w:left="840" w:hanging="360"/>
      </w:pPr>
      <w:rPr>
        <w:rFonts w:hint="default"/>
      </w:rPr>
    </w:lvl>
    <w:lvl w:ilvl="1" w:tplc="68AC20B4">
      <w:start w:val="1"/>
      <w:numFmt w:val="irohaFullWidth"/>
      <w:lvlText w:val="%2）"/>
      <w:lvlJc w:val="left"/>
      <w:pPr>
        <w:ind w:left="1620" w:hanging="720"/>
      </w:pPr>
      <w:rPr>
        <w:rFonts w:hint="default"/>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2" w15:restartNumberingAfterBreak="0">
    <w:nsid w:val="6FA851EF"/>
    <w:multiLevelType w:val="hybridMultilevel"/>
    <w:tmpl w:val="A5E02CB8"/>
    <w:lvl w:ilvl="0" w:tplc="CFE08378">
      <w:start w:val="1"/>
      <w:numFmt w:val="decimalEnclosedCircle"/>
      <w:lvlText w:val="%1"/>
      <w:lvlJc w:val="left"/>
      <w:pPr>
        <w:ind w:left="814"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6FEC0764"/>
    <w:multiLevelType w:val="hybridMultilevel"/>
    <w:tmpl w:val="48CC27C4"/>
    <w:lvl w:ilvl="0" w:tplc="7B504340">
      <w:start w:val="3"/>
      <w:numFmt w:val="bullet"/>
      <w:lvlText w:val="・"/>
      <w:lvlJc w:val="left"/>
      <w:pPr>
        <w:ind w:left="800" w:hanging="360"/>
      </w:pPr>
      <w:rPr>
        <w:rFonts w:ascii="ＭＳ ゴシック" w:eastAsia="ＭＳ ゴシック" w:hAnsi="ＭＳ ゴシック"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44" w15:restartNumberingAfterBreak="0">
    <w:nsid w:val="78EB2408"/>
    <w:multiLevelType w:val="hybridMultilevel"/>
    <w:tmpl w:val="D56E74B8"/>
    <w:lvl w:ilvl="0" w:tplc="E4264A2C">
      <w:start w:val="2"/>
      <w:numFmt w:val="bullet"/>
      <w:lvlText w:val="○"/>
      <w:lvlJc w:val="left"/>
      <w:pPr>
        <w:ind w:left="825" w:hanging="360"/>
      </w:pPr>
      <w:rPr>
        <w:rFonts w:ascii="ＭＳ ゴシック" w:eastAsia="ＭＳ ゴシック" w:hAnsi="ＭＳ ゴシック" w:cstheme="minorBidi"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45" w15:restartNumberingAfterBreak="0">
    <w:nsid w:val="796E3928"/>
    <w:multiLevelType w:val="hybridMultilevel"/>
    <w:tmpl w:val="C8AC0DFC"/>
    <w:lvl w:ilvl="0" w:tplc="807A619C">
      <w:start w:val="2"/>
      <w:numFmt w:val="upperRoman"/>
      <w:lvlText w:val="%1."/>
      <w:lvlJc w:val="left"/>
      <w:pPr>
        <w:ind w:left="126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7E345EA8"/>
    <w:multiLevelType w:val="hybridMultilevel"/>
    <w:tmpl w:val="1FF6AC0A"/>
    <w:lvl w:ilvl="0" w:tplc="7762651A">
      <w:start w:val="6"/>
      <w:numFmt w:val="decimalEnclosedCircle"/>
      <w:lvlText w:val="%1"/>
      <w:lvlJc w:val="left"/>
      <w:pPr>
        <w:ind w:left="840" w:hanging="720"/>
      </w:pPr>
      <w:rPr>
        <w:rFonts w:ascii="Century" w:hAnsi="Century"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num>
  <w:num w:numId="7">
    <w:abstractNumId w:val="33"/>
  </w:num>
  <w:num w:numId="8">
    <w:abstractNumId w:val="12"/>
  </w:num>
  <w:num w:numId="9">
    <w:abstractNumId w:val="16"/>
  </w:num>
  <w:num w:numId="10">
    <w:abstractNumId w:val="30"/>
  </w:num>
  <w:num w:numId="11">
    <w:abstractNumId w:val="18"/>
  </w:num>
  <w:num w:numId="12">
    <w:abstractNumId w:val="10"/>
  </w:num>
  <w:num w:numId="13">
    <w:abstractNumId w:val="42"/>
  </w:num>
  <w:num w:numId="14">
    <w:abstractNumId w:val="20"/>
  </w:num>
  <w:num w:numId="15">
    <w:abstractNumId w:val="14"/>
  </w:num>
  <w:num w:numId="16">
    <w:abstractNumId w:val="45"/>
  </w:num>
  <w:num w:numId="17">
    <w:abstractNumId w:val="2"/>
  </w:num>
  <w:num w:numId="18">
    <w:abstractNumId w:val="26"/>
  </w:num>
  <w:num w:numId="19">
    <w:abstractNumId w:val="3"/>
  </w:num>
  <w:num w:numId="20">
    <w:abstractNumId w:val="40"/>
  </w:num>
  <w:num w:numId="21">
    <w:abstractNumId w:val="34"/>
  </w:num>
  <w:num w:numId="22">
    <w:abstractNumId w:val="38"/>
  </w:num>
  <w:num w:numId="23">
    <w:abstractNumId w:val="17"/>
  </w:num>
  <w:num w:numId="24">
    <w:abstractNumId w:val="11"/>
  </w:num>
  <w:num w:numId="25">
    <w:abstractNumId w:val="41"/>
  </w:num>
  <w:num w:numId="26">
    <w:abstractNumId w:val="9"/>
  </w:num>
  <w:num w:numId="27">
    <w:abstractNumId w:val="46"/>
  </w:num>
  <w:num w:numId="28">
    <w:abstractNumId w:val="32"/>
  </w:num>
  <w:num w:numId="29">
    <w:abstractNumId w:val="24"/>
  </w:num>
  <w:num w:numId="30">
    <w:abstractNumId w:val="44"/>
  </w:num>
  <w:num w:numId="31">
    <w:abstractNumId w:val="5"/>
  </w:num>
  <w:num w:numId="32">
    <w:abstractNumId w:val="23"/>
  </w:num>
  <w:num w:numId="33">
    <w:abstractNumId w:val="36"/>
  </w:num>
  <w:num w:numId="34">
    <w:abstractNumId w:val="39"/>
  </w:num>
  <w:num w:numId="35">
    <w:abstractNumId w:val="1"/>
  </w:num>
  <w:num w:numId="36">
    <w:abstractNumId w:val="19"/>
  </w:num>
  <w:num w:numId="37">
    <w:abstractNumId w:val="21"/>
  </w:num>
  <w:num w:numId="38">
    <w:abstractNumId w:val="37"/>
  </w:num>
  <w:num w:numId="39">
    <w:abstractNumId w:val="22"/>
  </w:num>
  <w:num w:numId="40">
    <w:abstractNumId w:val="7"/>
  </w:num>
  <w:num w:numId="41">
    <w:abstractNumId w:val="27"/>
  </w:num>
  <w:num w:numId="42">
    <w:abstractNumId w:val="4"/>
  </w:num>
  <w:num w:numId="43">
    <w:abstractNumId w:val="8"/>
  </w:num>
  <w:num w:numId="44">
    <w:abstractNumId w:val="13"/>
  </w:num>
  <w:num w:numId="45">
    <w:abstractNumId w:val="43"/>
  </w:num>
  <w:num w:numId="46">
    <w:abstractNumId w:val="25"/>
  </w:num>
  <w:num w:numId="4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米沢 秀典(yonezawa-hidenori.ci5)">
    <w15:presenceInfo w15:providerId="AD" w15:userId="S-1-5-21-4175116151-3849908774-3845857867-619494"/>
  </w15:person>
  <w15:person w15:author="丸山 祐里枝(maruyama-yurie)">
    <w15:presenceInfo w15:providerId="AD" w15:userId="S::MYMYE@lansys.mhlw.go.jp::ca392913-08c8-48f0-99c6-6834a2c288e9"/>
  </w15:person>
  <w15:person w15:author="米沢 秀典(yonezawa-hidenori.ci5) [2]">
    <w15:presenceInfo w15:providerId="AD" w15:userId="S::YHWLX@lansys.mhlw.go.jp::fd4cd8e7-67b4-4d2d-8278-0dd71222dd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53C"/>
    <w:rsid w:val="00000832"/>
    <w:rsid w:val="00001815"/>
    <w:rsid w:val="0000201D"/>
    <w:rsid w:val="00002BBF"/>
    <w:rsid w:val="00002F81"/>
    <w:rsid w:val="000061F3"/>
    <w:rsid w:val="0000682E"/>
    <w:rsid w:val="00014F80"/>
    <w:rsid w:val="00017754"/>
    <w:rsid w:val="000179E0"/>
    <w:rsid w:val="00020B0C"/>
    <w:rsid w:val="00024CB6"/>
    <w:rsid w:val="00027330"/>
    <w:rsid w:val="000304DC"/>
    <w:rsid w:val="00030CDA"/>
    <w:rsid w:val="00032C47"/>
    <w:rsid w:val="00037B45"/>
    <w:rsid w:val="00040668"/>
    <w:rsid w:val="000412CD"/>
    <w:rsid w:val="00041A0E"/>
    <w:rsid w:val="000427B9"/>
    <w:rsid w:val="00042F84"/>
    <w:rsid w:val="00044F93"/>
    <w:rsid w:val="0005018F"/>
    <w:rsid w:val="00051E7D"/>
    <w:rsid w:val="00055E98"/>
    <w:rsid w:val="00057438"/>
    <w:rsid w:val="00057B75"/>
    <w:rsid w:val="00064E83"/>
    <w:rsid w:val="00067CF4"/>
    <w:rsid w:val="00071E31"/>
    <w:rsid w:val="00072666"/>
    <w:rsid w:val="00073801"/>
    <w:rsid w:val="00076175"/>
    <w:rsid w:val="00077B26"/>
    <w:rsid w:val="00080CCF"/>
    <w:rsid w:val="00081483"/>
    <w:rsid w:val="00081E4A"/>
    <w:rsid w:val="0008266C"/>
    <w:rsid w:val="00084092"/>
    <w:rsid w:val="0008561B"/>
    <w:rsid w:val="0008607A"/>
    <w:rsid w:val="000868CD"/>
    <w:rsid w:val="00087610"/>
    <w:rsid w:val="00092ED4"/>
    <w:rsid w:val="0009438D"/>
    <w:rsid w:val="00096849"/>
    <w:rsid w:val="00097203"/>
    <w:rsid w:val="00097C3C"/>
    <w:rsid w:val="000A0C66"/>
    <w:rsid w:val="000A14DF"/>
    <w:rsid w:val="000A3534"/>
    <w:rsid w:val="000A3801"/>
    <w:rsid w:val="000A403F"/>
    <w:rsid w:val="000A417A"/>
    <w:rsid w:val="000A4D52"/>
    <w:rsid w:val="000A542B"/>
    <w:rsid w:val="000A5F5A"/>
    <w:rsid w:val="000A662B"/>
    <w:rsid w:val="000A6888"/>
    <w:rsid w:val="000A6D3D"/>
    <w:rsid w:val="000B1BDD"/>
    <w:rsid w:val="000B1BE9"/>
    <w:rsid w:val="000B4964"/>
    <w:rsid w:val="000C0EE8"/>
    <w:rsid w:val="000C12A3"/>
    <w:rsid w:val="000C18FA"/>
    <w:rsid w:val="000C5C2B"/>
    <w:rsid w:val="000C7501"/>
    <w:rsid w:val="000D053C"/>
    <w:rsid w:val="000D0651"/>
    <w:rsid w:val="000D251C"/>
    <w:rsid w:val="000D4F68"/>
    <w:rsid w:val="000D5B5B"/>
    <w:rsid w:val="000D74DB"/>
    <w:rsid w:val="000E5769"/>
    <w:rsid w:val="000E62A9"/>
    <w:rsid w:val="000E719B"/>
    <w:rsid w:val="000E7932"/>
    <w:rsid w:val="000E7DE9"/>
    <w:rsid w:val="000F019F"/>
    <w:rsid w:val="000F186A"/>
    <w:rsid w:val="000F218A"/>
    <w:rsid w:val="000F35B7"/>
    <w:rsid w:val="000F4F4F"/>
    <w:rsid w:val="000F557E"/>
    <w:rsid w:val="000F5A50"/>
    <w:rsid w:val="000F5ECA"/>
    <w:rsid w:val="000F6FC2"/>
    <w:rsid w:val="00100E35"/>
    <w:rsid w:val="00101D95"/>
    <w:rsid w:val="00102CCA"/>
    <w:rsid w:val="001052A8"/>
    <w:rsid w:val="00106F92"/>
    <w:rsid w:val="001071F2"/>
    <w:rsid w:val="00107C36"/>
    <w:rsid w:val="0011396F"/>
    <w:rsid w:val="001139A9"/>
    <w:rsid w:val="00113BFD"/>
    <w:rsid w:val="0011461A"/>
    <w:rsid w:val="00115246"/>
    <w:rsid w:val="00123B03"/>
    <w:rsid w:val="001254A2"/>
    <w:rsid w:val="00125FA7"/>
    <w:rsid w:val="0012794D"/>
    <w:rsid w:val="00131FFB"/>
    <w:rsid w:val="0013304E"/>
    <w:rsid w:val="0013366D"/>
    <w:rsid w:val="00133CC5"/>
    <w:rsid w:val="001347E5"/>
    <w:rsid w:val="00135E3B"/>
    <w:rsid w:val="001374A1"/>
    <w:rsid w:val="001415D6"/>
    <w:rsid w:val="00144262"/>
    <w:rsid w:val="0014503E"/>
    <w:rsid w:val="0014745E"/>
    <w:rsid w:val="00147A5E"/>
    <w:rsid w:val="00147EE8"/>
    <w:rsid w:val="00150042"/>
    <w:rsid w:val="00150C6C"/>
    <w:rsid w:val="00150FC4"/>
    <w:rsid w:val="00151792"/>
    <w:rsid w:val="0015386D"/>
    <w:rsid w:val="00154285"/>
    <w:rsid w:val="001575BD"/>
    <w:rsid w:val="00163A21"/>
    <w:rsid w:val="00164DD4"/>
    <w:rsid w:val="0016554C"/>
    <w:rsid w:val="00171240"/>
    <w:rsid w:val="001715B6"/>
    <w:rsid w:val="001719C0"/>
    <w:rsid w:val="001738AF"/>
    <w:rsid w:val="0017573C"/>
    <w:rsid w:val="0017680C"/>
    <w:rsid w:val="0017718F"/>
    <w:rsid w:val="00177AE3"/>
    <w:rsid w:val="00177CAA"/>
    <w:rsid w:val="00177F31"/>
    <w:rsid w:val="0018181D"/>
    <w:rsid w:val="00182EED"/>
    <w:rsid w:val="00183340"/>
    <w:rsid w:val="00186668"/>
    <w:rsid w:val="0018724C"/>
    <w:rsid w:val="00187C7B"/>
    <w:rsid w:val="0019222E"/>
    <w:rsid w:val="00193494"/>
    <w:rsid w:val="001938CC"/>
    <w:rsid w:val="00194B3F"/>
    <w:rsid w:val="00195D76"/>
    <w:rsid w:val="001A083F"/>
    <w:rsid w:val="001A1522"/>
    <w:rsid w:val="001A15A4"/>
    <w:rsid w:val="001A2C53"/>
    <w:rsid w:val="001A2D57"/>
    <w:rsid w:val="001A303F"/>
    <w:rsid w:val="001A4C83"/>
    <w:rsid w:val="001A5A08"/>
    <w:rsid w:val="001B028C"/>
    <w:rsid w:val="001B29E7"/>
    <w:rsid w:val="001B3EBC"/>
    <w:rsid w:val="001B6850"/>
    <w:rsid w:val="001B6C3A"/>
    <w:rsid w:val="001B73A1"/>
    <w:rsid w:val="001C052F"/>
    <w:rsid w:val="001C05E7"/>
    <w:rsid w:val="001C1183"/>
    <w:rsid w:val="001C2508"/>
    <w:rsid w:val="001C45B8"/>
    <w:rsid w:val="001C53A9"/>
    <w:rsid w:val="001C5C01"/>
    <w:rsid w:val="001C65C4"/>
    <w:rsid w:val="001C73F3"/>
    <w:rsid w:val="001D029B"/>
    <w:rsid w:val="001D17D8"/>
    <w:rsid w:val="001D24A5"/>
    <w:rsid w:val="001D31C1"/>
    <w:rsid w:val="001D54B1"/>
    <w:rsid w:val="001D68EC"/>
    <w:rsid w:val="001E17F5"/>
    <w:rsid w:val="001E1F60"/>
    <w:rsid w:val="001E45BB"/>
    <w:rsid w:val="001E4E32"/>
    <w:rsid w:val="001E53F1"/>
    <w:rsid w:val="001E72D8"/>
    <w:rsid w:val="001F0D9D"/>
    <w:rsid w:val="001F145E"/>
    <w:rsid w:val="001F1B5F"/>
    <w:rsid w:val="001F3DF0"/>
    <w:rsid w:val="001F41A9"/>
    <w:rsid w:val="001F79DD"/>
    <w:rsid w:val="002005E4"/>
    <w:rsid w:val="002011C4"/>
    <w:rsid w:val="00202A22"/>
    <w:rsid w:val="00202FA9"/>
    <w:rsid w:val="00203643"/>
    <w:rsid w:val="002057B3"/>
    <w:rsid w:val="00205F91"/>
    <w:rsid w:val="002076C5"/>
    <w:rsid w:val="00210B51"/>
    <w:rsid w:val="00211523"/>
    <w:rsid w:val="002137A1"/>
    <w:rsid w:val="00213970"/>
    <w:rsid w:val="00213DFD"/>
    <w:rsid w:val="00215A8B"/>
    <w:rsid w:val="0022081E"/>
    <w:rsid w:val="002230BF"/>
    <w:rsid w:val="00224825"/>
    <w:rsid w:val="00230B1E"/>
    <w:rsid w:val="00230EFB"/>
    <w:rsid w:val="0023101F"/>
    <w:rsid w:val="0023260D"/>
    <w:rsid w:val="00235000"/>
    <w:rsid w:val="002359C2"/>
    <w:rsid w:val="00236512"/>
    <w:rsid w:val="002400E4"/>
    <w:rsid w:val="00247A75"/>
    <w:rsid w:val="00252737"/>
    <w:rsid w:val="0025452C"/>
    <w:rsid w:val="0025536F"/>
    <w:rsid w:val="00255AF6"/>
    <w:rsid w:val="00256090"/>
    <w:rsid w:val="00257E05"/>
    <w:rsid w:val="00257F31"/>
    <w:rsid w:val="00262CD1"/>
    <w:rsid w:val="0026387D"/>
    <w:rsid w:val="00264956"/>
    <w:rsid w:val="00265ED4"/>
    <w:rsid w:val="00267B84"/>
    <w:rsid w:val="0027330C"/>
    <w:rsid w:val="002774A1"/>
    <w:rsid w:val="002775F1"/>
    <w:rsid w:val="00282158"/>
    <w:rsid w:val="00282B23"/>
    <w:rsid w:val="002840B8"/>
    <w:rsid w:val="00286315"/>
    <w:rsid w:val="00287A11"/>
    <w:rsid w:val="002918DA"/>
    <w:rsid w:val="002924E9"/>
    <w:rsid w:val="00292B5A"/>
    <w:rsid w:val="00292E21"/>
    <w:rsid w:val="00293BB7"/>
    <w:rsid w:val="00293DAB"/>
    <w:rsid w:val="00294924"/>
    <w:rsid w:val="0029556E"/>
    <w:rsid w:val="002957FB"/>
    <w:rsid w:val="0029620F"/>
    <w:rsid w:val="002A1589"/>
    <w:rsid w:val="002A35CC"/>
    <w:rsid w:val="002A3996"/>
    <w:rsid w:val="002A40DE"/>
    <w:rsid w:val="002A48B0"/>
    <w:rsid w:val="002A4C5A"/>
    <w:rsid w:val="002A7C94"/>
    <w:rsid w:val="002B2602"/>
    <w:rsid w:val="002B60FD"/>
    <w:rsid w:val="002B65A5"/>
    <w:rsid w:val="002B774B"/>
    <w:rsid w:val="002C01D8"/>
    <w:rsid w:val="002C42B9"/>
    <w:rsid w:val="002C5E14"/>
    <w:rsid w:val="002C6C9E"/>
    <w:rsid w:val="002C7D04"/>
    <w:rsid w:val="002D10DC"/>
    <w:rsid w:val="002D240B"/>
    <w:rsid w:val="002D2456"/>
    <w:rsid w:val="002D3916"/>
    <w:rsid w:val="002D3A21"/>
    <w:rsid w:val="002D4DAE"/>
    <w:rsid w:val="002D533A"/>
    <w:rsid w:val="002D7CE9"/>
    <w:rsid w:val="002E03FC"/>
    <w:rsid w:val="002E10AC"/>
    <w:rsid w:val="002E1E61"/>
    <w:rsid w:val="002E4371"/>
    <w:rsid w:val="002E4678"/>
    <w:rsid w:val="002E6726"/>
    <w:rsid w:val="002E7C14"/>
    <w:rsid w:val="002F0589"/>
    <w:rsid w:val="002F132E"/>
    <w:rsid w:val="002F276C"/>
    <w:rsid w:val="002F43D0"/>
    <w:rsid w:val="002F57BF"/>
    <w:rsid w:val="002F6868"/>
    <w:rsid w:val="002F6AAB"/>
    <w:rsid w:val="002F771D"/>
    <w:rsid w:val="002F77FD"/>
    <w:rsid w:val="00300D31"/>
    <w:rsid w:val="00301FC7"/>
    <w:rsid w:val="00304FEC"/>
    <w:rsid w:val="00305B85"/>
    <w:rsid w:val="00306FD9"/>
    <w:rsid w:val="003137B9"/>
    <w:rsid w:val="00314C86"/>
    <w:rsid w:val="0031756D"/>
    <w:rsid w:val="003202E4"/>
    <w:rsid w:val="003212E5"/>
    <w:rsid w:val="00323982"/>
    <w:rsid w:val="003265A2"/>
    <w:rsid w:val="0032765C"/>
    <w:rsid w:val="00331F71"/>
    <w:rsid w:val="00332165"/>
    <w:rsid w:val="00334B9E"/>
    <w:rsid w:val="00334BEE"/>
    <w:rsid w:val="00335314"/>
    <w:rsid w:val="00335638"/>
    <w:rsid w:val="00336DC2"/>
    <w:rsid w:val="003378BA"/>
    <w:rsid w:val="00337AEE"/>
    <w:rsid w:val="00337B7D"/>
    <w:rsid w:val="00340CB3"/>
    <w:rsid w:val="0034172A"/>
    <w:rsid w:val="00341D99"/>
    <w:rsid w:val="003453BD"/>
    <w:rsid w:val="00346122"/>
    <w:rsid w:val="003511A7"/>
    <w:rsid w:val="0035181A"/>
    <w:rsid w:val="00353152"/>
    <w:rsid w:val="0035386D"/>
    <w:rsid w:val="00356A98"/>
    <w:rsid w:val="00356B5E"/>
    <w:rsid w:val="00361B4A"/>
    <w:rsid w:val="00361F51"/>
    <w:rsid w:val="00361FEE"/>
    <w:rsid w:val="00363586"/>
    <w:rsid w:val="003638F6"/>
    <w:rsid w:val="0036645C"/>
    <w:rsid w:val="00367B35"/>
    <w:rsid w:val="003714CE"/>
    <w:rsid w:val="00374C5D"/>
    <w:rsid w:val="00375E88"/>
    <w:rsid w:val="00376412"/>
    <w:rsid w:val="00376F95"/>
    <w:rsid w:val="00380B8E"/>
    <w:rsid w:val="0038122E"/>
    <w:rsid w:val="00381DB4"/>
    <w:rsid w:val="00382C49"/>
    <w:rsid w:val="00385106"/>
    <w:rsid w:val="00386112"/>
    <w:rsid w:val="00386C0E"/>
    <w:rsid w:val="0038719B"/>
    <w:rsid w:val="00387452"/>
    <w:rsid w:val="00387ACC"/>
    <w:rsid w:val="0039005C"/>
    <w:rsid w:val="00390F84"/>
    <w:rsid w:val="00395E91"/>
    <w:rsid w:val="003A355A"/>
    <w:rsid w:val="003A745A"/>
    <w:rsid w:val="003A785A"/>
    <w:rsid w:val="003B17DC"/>
    <w:rsid w:val="003B245D"/>
    <w:rsid w:val="003B33FD"/>
    <w:rsid w:val="003B3A24"/>
    <w:rsid w:val="003B42C5"/>
    <w:rsid w:val="003B5744"/>
    <w:rsid w:val="003B6967"/>
    <w:rsid w:val="003B70FF"/>
    <w:rsid w:val="003C0618"/>
    <w:rsid w:val="003C1A13"/>
    <w:rsid w:val="003C1AD2"/>
    <w:rsid w:val="003C27AE"/>
    <w:rsid w:val="003C6162"/>
    <w:rsid w:val="003D1960"/>
    <w:rsid w:val="003D2DEE"/>
    <w:rsid w:val="003D39F8"/>
    <w:rsid w:val="003D4C68"/>
    <w:rsid w:val="003D4F28"/>
    <w:rsid w:val="003D5B55"/>
    <w:rsid w:val="003D5F6A"/>
    <w:rsid w:val="003D707E"/>
    <w:rsid w:val="003E088E"/>
    <w:rsid w:val="003E1F12"/>
    <w:rsid w:val="003E23C0"/>
    <w:rsid w:val="003E2A32"/>
    <w:rsid w:val="003E41D4"/>
    <w:rsid w:val="003E5866"/>
    <w:rsid w:val="003E695E"/>
    <w:rsid w:val="003E793D"/>
    <w:rsid w:val="003F0D3D"/>
    <w:rsid w:val="003F32F3"/>
    <w:rsid w:val="003F4233"/>
    <w:rsid w:val="003F4507"/>
    <w:rsid w:val="003F463E"/>
    <w:rsid w:val="003F4646"/>
    <w:rsid w:val="003F4992"/>
    <w:rsid w:val="004000A0"/>
    <w:rsid w:val="004002B0"/>
    <w:rsid w:val="004016EA"/>
    <w:rsid w:val="00403392"/>
    <w:rsid w:val="00403B0C"/>
    <w:rsid w:val="004055DE"/>
    <w:rsid w:val="00405D79"/>
    <w:rsid w:val="00406200"/>
    <w:rsid w:val="004077C7"/>
    <w:rsid w:val="004110C3"/>
    <w:rsid w:val="00411442"/>
    <w:rsid w:val="004123AB"/>
    <w:rsid w:val="0041338A"/>
    <w:rsid w:val="0041565B"/>
    <w:rsid w:val="004169BF"/>
    <w:rsid w:val="004170D2"/>
    <w:rsid w:val="00417FF4"/>
    <w:rsid w:val="0042117F"/>
    <w:rsid w:val="0042311C"/>
    <w:rsid w:val="00424917"/>
    <w:rsid w:val="00425692"/>
    <w:rsid w:val="0042676F"/>
    <w:rsid w:val="00426BAD"/>
    <w:rsid w:val="00427155"/>
    <w:rsid w:val="00430540"/>
    <w:rsid w:val="00433C1D"/>
    <w:rsid w:val="00435766"/>
    <w:rsid w:val="00437688"/>
    <w:rsid w:val="004405C7"/>
    <w:rsid w:val="004419E9"/>
    <w:rsid w:val="00441A6F"/>
    <w:rsid w:val="00442987"/>
    <w:rsid w:val="00442992"/>
    <w:rsid w:val="00442F57"/>
    <w:rsid w:val="00444905"/>
    <w:rsid w:val="0044503A"/>
    <w:rsid w:val="0044583F"/>
    <w:rsid w:val="0044617A"/>
    <w:rsid w:val="00447FC4"/>
    <w:rsid w:val="00450C40"/>
    <w:rsid w:val="00451093"/>
    <w:rsid w:val="004515EC"/>
    <w:rsid w:val="00456F3E"/>
    <w:rsid w:val="004570C7"/>
    <w:rsid w:val="00457C95"/>
    <w:rsid w:val="004604A0"/>
    <w:rsid w:val="00462AF4"/>
    <w:rsid w:val="004641B6"/>
    <w:rsid w:val="00464741"/>
    <w:rsid w:val="00465168"/>
    <w:rsid w:val="00466C86"/>
    <w:rsid w:val="004700B1"/>
    <w:rsid w:val="00471A33"/>
    <w:rsid w:val="00472F0A"/>
    <w:rsid w:val="004732A1"/>
    <w:rsid w:val="00473415"/>
    <w:rsid w:val="0047457B"/>
    <w:rsid w:val="004745E1"/>
    <w:rsid w:val="004746D3"/>
    <w:rsid w:val="00474F6D"/>
    <w:rsid w:val="00475620"/>
    <w:rsid w:val="0047616D"/>
    <w:rsid w:val="00477276"/>
    <w:rsid w:val="0048146D"/>
    <w:rsid w:val="00481B3D"/>
    <w:rsid w:val="00481D34"/>
    <w:rsid w:val="00482D91"/>
    <w:rsid w:val="0048411A"/>
    <w:rsid w:val="00485352"/>
    <w:rsid w:val="004867D1"/>
    <w:rsid w:val="00486863"/>
    <w:rsid w:val="00487BB9"/>
    <w:rsid w:val="00487E65"/>
    <w:rsid w:val="00490D52"/>
    <w:rsid w:val="004913ED"/>
    <w:rsid w:val="00492CD6"/>
    <w:rsid w:val="004931B0"/>
    <w:rsid w:val="00494E2E"/>
    <w:rsid w:val="00495C30"/>
    <w:rsid w:val="004961C0"/>
    <w:rsid w:val="004A15BB"/>
    <w:rsid w:val="004A2B4C"/>
    <w:rsid w:val="004A36F1"/>
    <w:rsid w:val="004A431B"/>
    <w:rsid w:val="004A45B6"/>
    <w:rsid w:val="004A7BAA"/>
    <w:rsid w:val="004B2128"/>
    <w:rsid w:val="004B2763"/>
    <w:rsid w:val="004B393C"/>
    <w:rsid w:val="004B7083"/>
    <w:rsid w:val="004C2114"/>
    <w:rsid w:val="004C2442"/>
    <w:rsid w:val="004C305F"/>
    <w:rsid w:val="004C3A2F"/>
    <w:rsid w:val="004C3A5E"/>
    <w:rsid w:val="004C573B"/>
    <w:rsid w:val="004C60CA"/>
    <w:rsid w:val="004C7530"/>
    <w:rsid w:val="004C791B"/>
    <w:rsid w:val="004C7E25"/>
    <w:rsid w:val="004D1D05"/>
    <w:rsid w:val="004D3A0C"/>
    <w:rsid w:val="004D512B"/>
    <w:rsid w:val="004D51AD"/>
    <w:rsid w:val="004D59A8"/>
    <w:rsid w:val="004D59AC"/>
    <w:rsid w:val="004D5EC9"/>
    <w:rsid w:val="004E0742"/>
    <w:rsid w:val="004E10AC"/>
    <w:rsid w:val="004E1C94"/>
    <w:rsid w:val="004E236E"/>
    <w:rsid w:val="004E4791"/>
    <w:rsid w:val="004E6080"/>
    <w:rsid w:val="004E698A"/>
    <w:rsid w:val="004E736B"/>
    <w:rsid w:val="004E77C3"/>
    <w:rsid w:val="004E78A7"/>
    <w:rsid w:val="004F019B"/>
    <w:rsid w:val="004F04B5"/>
    <w:rsid w:val="004F30BA"/>
    <w:rsid w:val="004F38E9"/>
    <w:rsid w:val="004F39C2"/>
    <w:rsid w:val="004F5145"/>
    <w:rsid w:val="004F695D"/>
    <w:rsid w:val="00502678"/>
    <w:rsid w:val="00503F53"/>
    <w:rsid w:val="00505F67"/>
    <w:rsid w:val="005063D2"/>
    <w:rsid w:val="005130B8"/>
    <w:rsid w:val="00514A37"/>
    <w:rsid w:val="00517F92"/>
    <w:rsid w:val="00522659"/>
    <w:rsid w:val="005242F4"/>
    <w:rsid w:val="0052468F"/>
    <w:rsid w:val="00524ABE"/>
    <w:rsid w:val="0052564F"/>
    <w:rsid w:val="00525665"/>
    <w:rsid w:val="00525786"/>
    <w:rsid w:val="00526A03"/>
    <w:rsid w:val="00527061"/>
    <w:rsid w:val="00527B0A"/>
    <w:rsid w:val="00531242"/>
    <w:rsid w:val="00531724"/>
    <w:rsid w:val="00531A8D"/>
    <w:rsid w:val="00532538"/>
    <w:rsid w:val="00532BC0"/>
    <w:rsid w:val="00532D9F"/>
    <w:rsid w:val="00533803"/>
    <w:rsid w:val="00533FE7"/>
    <w:rsid w:val="00534285"/>
    <w:rsid w:val="00534814"/>
    <w:rsid w:val="00540590"/>
    <w:rsid w:val="00550311"/>
    <w:rsid w:val="00550953"/>
    <w:rsid w:val="00551EC0"/>
    <w:rsid w:val="00554E75"/>
    <w:rsid w:val="005565D2"/>
    <w:rsid w:val="005609E6"/>
    <w:rsid w:val="00561707"/>
    <w:rsid w:val="00561A0A"/>
    <w:rsid w:val="00564310"/>
    <w:rsid w:val="0056647A"/>
    <w:rsid w:val="005675D4"/>
    <w:rsid w:val="0057107F"/>
    <w:rsid w:val="00572A91"/>
    <w:rsid w:val="00573798"/>
    <w:rsid w:val="00576E93"/>
    <w:rsid w:val="00577A9D"/>
    <w:rsid w:val="00577B0B"/>
    <w:rsid w:val="005834C7"/>
    <w:rsid w:val="0058457C"/>
    <w:rsid w:val="00584A7F"/>
    <w:rsid w:val="00585079"/>
    <w:rsid w:val="00585E53"/>
    <w:rsid w:val="00586363"/>
    <w:rsid w:val="005869C0"/>
    <w:rsid w:val="00591151"/>
    <w:rsid w:val="00591AA7"/>
    <w:rsid w:val="00593242"/>
    <w:rsid w:val="005942D9"/>
    <w:rsid w:val="00595B05"/>
    <w:rsid w:val="005A06EE"/>
    <w:rsid w:val="005A0E78"/>
    <w:rsid w:val="005A216B"/>
    <w:rsid w:val="005A5839"/>
    <w:rsid w:val="005B0493"/>
    <w:rsid w:val="005B062F"/>
    <w:rsid w:val="005B33D9"/>
    <w:rsid w:val="005C0663"/>
    <w:rsid w:val="005C1D43"/>
    <w:rsid w:val="005C41DC"/>
    <w:rsid w:val="005C4EA4"/>
    <w:rsid w:val="005C54E9"/>
    <w:rsid w:val="005C637E"/>
    <w:rsid w:val="005C6C54"/>
    <w:rsid w:val="005C728E"/>
    <w:rsid w:val="005C7761"/>
    <w:rsid w:val="005D25A1"/>
    <w:rsid w:val="005D2780"/>
    <w:rsid w:val="005D64E3"/>
    <w:rsid w:val="005D6EF5"/>
    <w:rsid w:val="005D76F6"/>
    <w:rsid w:val="005E0FAF"/>
    <w:rsid w:val="005E211E"/>
    <w:rsid w:val="005E481A"/>
    <w:rsid w:val="005E5010"/>
    <w:rsid w:val="005E5E26"/>
    <w:rsid w:val="005E6D0B"/>
    <w:rsid w:val="005F1E21"/>
    <w:rsid w:val="005F4458"/>
    <w:rsid w:val="005F44C7"/>
    <w:rsid w:val="005F4CF2"/>
    <w:rsid w:val="005F53A2"/>
    <w:rsid w:val="005F6F2D"/>
    <w:rsid w:val="00602351"/>
    <w:rsid w:val="0060457B"/>
    <w:rsid w:val="00604784"/>
    <w:rsid w:val="00604AE5"/>
    <w:rsid w:val="00605183"/>
    <w:rsid w:val="00605D81"/>
    <w:rsid w:val="00605F07"/>
    <w:rsid w:val="0060689C"/>
    <w:rsid w:val="006068DC"/>
    <w:rsid w:val="00610630"/>
    <w:rsid w:val="00610752"/>
    <w:rsid w:val="00610B83"/>
    <w:rsid w:val="00610CAF"/>
    <w:rsid w:val="00612614"/>
    <w:rsid w:val="00615B95"/>
    <w:rsid w:val="006168D2"/>
    <w:rsid w:val="00616D0E"/>
    <w:rsid w:val="00617128"/>
    <w:rsid w:val="0062131B"/>
    <w:rsid w:val="0062279A"/>
    <w:rsid w:val="006247A2"/>
    <w:rsid w:val="0062626C"/>
    <w:rsid w:val="00626431"/>
    <w:rsid w:val="006300C8"/>
    <w:rsid w:val="00632874"/>
    <w:rsid w:val="006336DC"/>
    <w:rsid w:val="00634A2D"/>
    <w:rsid w:val="00636258"/>
    <w:rsid w:val="00637B11"/>
    <w:rsid w:val="00640E2B"/>
    <w:rsid w:val="00644979"/>
    <w:rsid w:val="00645E1A"/>
    <w:rsid w:val="006516F0"/>
    <w:rsid w:val="0065395B"/>
    <w:rsid w:val="006547E2"/>
    <w:rsid w:val="006552B6"/>
    <w:rsid w:val="006565C3"/>
    <w:rsid w:val="00656724"/>
    <w:rsid w:val="00656CD3"/>
    <w:rsid w:val="006603C7"/>
    <w:rsid w:val="0066074B"/>
    <w:rsid w:val="00661368"/>
    <w:rsid w:val="006619C7"/>
    <w:rsid w:val="0066289C"/>
    <w:rsid w:val="006638F9"/>
    <w:rsid w:val="006641D2"/>
    <w:rsid w:val="0066437A"/>
    <w:rsid w:val="00664526"/>
    <w:rsid w:val="0066477F"/>
    <w:rsid w:val="00665882"/>
    <w:rsid w:val="006668A2"/>
    <w:rsid w:val="0067321D"/>
    <w:rsid w:val="00673DF8"/>
    <w:rsid w:val="00675D59"/>
    <w:rsid w:val="006762A8"/>
    <w:rsid w:val="00677C42"/>
    <w:rsid w:val="00681D48"/>
    <w:rsid w:val="00682716"/>
    <w:rsid w:val="00683B80"/>
    <w:rsid w:val="00683DEB"/>
    <w:rsid w:val="00690E2A"/>
    <w:rsid w:val="00691B57"/>
    <w:rsid w:val="00692617"/>
    <w:rsid w:val="00692B19"/>
    <w:rsid w:val="006933D5"/>
    <w:rsid w:val="00694501"/>
    <w:rsid w:val="00694DE6"/>
    <w:rsid w:val="00696CD2"/>
    <w:rsid w:val="006A252F"/>
    <w:rsid w:val="006A25DE"/>
    <w:rsid w:val="006A4E6A"/>
    <w:rsid w:val="006A53EB"/>
    <w:rsid w:val="006A59A6"/>
    <w:rsid w:val="006B0D1F"/>
    <w:rsid w:val="006B1779"/>
    <w:rsid w:val="006B5126"/>
    <w:rsid w:val="006B62ED"/>
    <w:rsid w:val="006B64B9"/>
    <w:rsid w:val="006B675C"/>
    <w:rsid w:val="006C0E83"/>
    <w:rsid w:val="006C109B"/>
    <w:rsid w:val="006C2A40"/>
    <w:rsid w:val="006C3210"/>
    <w:rsid w:val="006C4C77"/>
    <w:rsid w:val="006C4F9E"/>
    <w:rsid w:val="006C7005"/>
    <w:rsid w:val="006D05A6"/>
    <w:rsid w:val="006D0CD9"/>
    <w:rsid w:val="006D0E81"/>
    <w:rsid w:val="006D1A98"/>
    <w:rsid w:val="006D212E"/>
    <w:rsid w:val="006D7790"/>
    <w:rsid w:val="006E0390"/>
    <w:rsid w:val="006E04C4"/>
    <w:rsid w:val="006E09C8"/>
    <w:rsid w:val="006E11E4"/>
    <w:rsid w:val="006E57C9"/>
    <w:rsid w:val="006E7A2A"/>
    <w:rsid w:val="006F3567"/>
    <w:rsid w:val="006F5402"/>
    <w:rsid w:val="006F6FC7"/>
    <w:rsid w:val="006F7B8D"/>
    <w:rsid w:val="00701DD1"/>
    <w:rsid w:val="00702FD6"/>
    <w:rsid w:val="0070411E"/>
    <w:rsid w:val="007079BD"/>
    <w:rsid w:val="00707D96"/>
    <w:rsid w:val="00707F28"/>
    <w:rsid w:val="00710B38"/>
    <w:rsid w:val="00714FF3"/>
    <w:rsid w:val="00715B7A"/>
    <w:rsid w:val="00720567"/>
    <w:rsid w:val="0072134E"/>
    <w:rsid w:val="00725867"/>
    <w:rsid w:val="00726E44"/>
    <w:rsid w:val="00726F59"/>
    <w:rsid w:val="007277EC"/>
    <w:rsid w:val="007279C8"/>
    <w:rsid w:val="00730D06"/>
    <w:rsid w:val="00731DC7"/>
    <w:rsid w:val="007334D8"/>
    <w:rsid w:val="00733B95"/>
    <w:rsid w:val="00734F1A"/>
    <w:rsid w:val="00735CE3"/>
    <w:rsid w:val="00736284"/>
    <w:rsid w:val="0073638E"/>
    <w:rsid w:val="00736B67"/>
    <w:rsid w:val="0074210D"/>
    <w:rsid w:val="00744994"/>
    <w:rsid w:val="00744B2C"/>
    <w:rsid w:val="00745C98"/>
    <w:rsid w:val="00746057"/>
    <w:rsid w:val="0074606F"/>
    <w:rsid w:val="00746848"/>
    <w:rsid w:val="00746945"/>
    <w:rsid w:val="00746A11"/>
    <w:rsid w:val="00746EAB"/>
    <w:rsid w:val="007473BE"/>
    <w:rsid w:val="00747BF4"/>
    <w:rsid w:val="0075040E"/>
    <w:rsid w:val="00753BF3"/>
    <w:rsid w:val="00754F57"/>
    <w:rsid w:val="00756AEB"/>
    <w:rsid w:val="007607ED"/>
    <w:rsid w:val="00761210"/>
    <w:rsid w:val="00762DFB"/>
    <w:rsid w:val="007639E2"/>
    <w:rsid w:val="00765313"/>
    <w:rsid w:val="00765399"/>
    <w:rsid w:val="00765F44"/>
    <w:rsid w:val="0077226E"/>
    <w:rsid w:val="00773A3A"/>
    <w:rsid w:val="00774747"/>
    <w:rsid w:val="00776878"/>
    <w:rsid w:val="00777CE0"/>
    <w:rsid w:val="007874E4"/>
    <w:rsid w:val="0078789D"/>
    <w:rsid w:val="00791B52"/>
    <w:rsid w:val="0079387E"/>
    <w:rsid w:val="00793A14"/>
    <w:rsid w:val="00793C10"/>
    <w:rsid w:val="00794414"/>
    <w:rsid w:val="00794DF8"/>
    <w:rsid w:val="00797E98"/>
    <w:rsid w:val="007A05A1"/>
    <w:rsid w:val="007A359B"/>
    <w:rsid w:val="007A41B1"/>
    <w:rsid w:val="007A4B46"/>
    <w:rsid w:val="007A4D12"/>
    <w:rsid w:val="007A53AC"/>
    <w:rsid w:val="007A63B2"/>
    <w:rsid w:val="007A6A59"/>
    <w:rsid w:val="007B099B"/>
    <w:rsid w:val="007B1A0A"/>
    <w:rsid w:val="007B34FD"/>
    <w:rsid w:val="007B3D9E"/>
    <w:rsid w:val="007B495B"/>
    <w:rsid w:val="007B5BAD"/>
    <w:rsid w:val="007B628E"/>
    <w:rsid w:val="007B7314"/>
    <w:rsid w:val="007C0826"/>
    <w:rsid w:val="007C1497"/>
    <w:rsid w:val="007C34C9"/>
    <w:rsid w:val="007C42A0"/>
    <w:rsid w:val="007D09F9"/>
    <w:rsid w:val="007D270B"/>
    <w:rsid w:val="007D66C4"/>
    <w:rsid w:val="007D7985"/>
    <w:rsid w:val="007E0C9B"/>
    <w:rsid w:val="007E14D6"/>
    <w:rsid w:val="007E4009"/>
    <w:rsid w:val="007E5EC7"/>
    <w:rsid w:val="007E70CE"/>
    <w:rsid w:val="007F15DE"/>
    <w:rsid w:val="007F3BC2"/>
    <w:rsid w:val="007F4395"/>
    <w:rsid w:val="007F638E"/>
    <w:rsid w:val="0080157C"/>
    <w:rsid w:val="00801696"/>
    <w:rsid w:val="008018F5"/>
    <w:rsid w:val="008027EB"/>
    <w:rsid w:val="00802A63"/>
    <w:rsid w:val="008035D1"/>
    <w:rsid w:val="00804901"/>
    <w:rsid w:val="0081191F"/>
    <w:rsid w:val="00812097"/>
    <w:rsid w:val="00812CB9"/>
    <w:rsid w:val="00814AF5"/>
    <w:rsid w:val="00816203"/>
    <w:rsid w:val="00825778"/>
    <w:rsid w:val="00830331"/>
    <w:rsid w:val="008309D7"/>
    <w:rsid w:val="00831D74"/>
    <w:rsid w:val="008320E8"/>
    <w:rsid w:val="00833347"/>
    <w:rsid w:val="0083453D"/>
    <w:rsid w:val="008355DA"/>
    <w:rsid w:val="0083564F"/>
    <w:rsid w:val="00835DDC"/>
    <w:rsid w:val="008412E0"/>
    <w:rsid w:val="0084198C"/>
    <w:rsid w:val="008423D2"/>
    <w:rsid w:val="008433A5"/>
    <w:rsid w:val="00844198"/>
    <w:rsid w:val="00850311"/>
    <w:rsid w:val="00851719"/>
    <w:rsid w:val="0085281C"/>
    <w:rsid w:val="00852CCA"/>
    <w:rsid w:val="00853292"/>
    <w:rsid w:val="00854863"/>
    <w:rsid w:val="00854EFE"/>
    <w:rsid w:val="008553EB"/>
    <w:rsid w:val="00855A23"/>
    <w:rsid w:val="008607AD"/>
    <w:rsid w:val="00860E66"/>
    <w:rsid w:val="008626E9"/>
    <w:rsid w:val="00862BDD"/>
    <w:rsid w:val="00865A50"/>
    <w:rsid w:val="00866F30"/>
    <w:rsid w:val="00867456"/>
    <w:rsid w:val="008702DB"/>
    <w:rsid w:val="008707B2"/>
    <w:rsid w:val="0087093C"/>
    <w:rsid w:val="00872EF7"/>
    <w:rsid w:val="00875EBA"/>
    <w:rsid w:val="008826E0"/>
    <w:rsid w:val="008833E1"/>
    <w:rsid w:val="00883B3C"/>
    <w:rsid w:val="00887AED"/>
    <w:rsid w:val="00887D5F"/>
    <w:rsid w:val="00890054"/>
    <w:rsid w:val="00891FE7"/>
    <w:rsid w:val="00893D7E"/>
    <w:rsid w:val="008946E5"/>
    <w:rsid w:val="00894E46"/>
    <w:rsid w:val="0089576A"/>
    <w:rsid w:val="00895894"/>
    <w:rsid w:val="00897143"/>
    <w:rsid w:val="008A022D"/>
    <w:rsid w:val="008A0FF5"/>
    <w:rsid w:val="008A121A"/>
    <w:rsid w:val="008A41A6"/>
    <w:rsid w:val="008A5CF2"/>
    <w:rsid w:val="008A688A"/>
    <w:rsid w:val="008B1AB6"/>
    <w:rsid w:val="008B2EA8"/>
    <w:rsid w:val="008B3530"/>
    <w:rsid w:val="008B355E"/>
    <w:rsid w:val="008B744D"/>
    <w:rsid w:val="008C09BA"/>
    <w:rsid w:val="008C57DE"/>
    <w:rsid w:val="008C7AFF"/>
    <w:rsid w:val="008C7CDC"/>
    <w:rsid w:val="008D21BF"/>
    <w:rsid w:val="008D26E2"/>
    <w:rsid w:val="008D4B00"/>
    <w:rsid w:val="008D4C2F"/>
    <w:rsid w:val="008D4DC5"/>
    <w:rsid w:val="008D692B"/>
    <w:rsid w:val="008D7354"/>
    <w:rsid w:val="008D76DB"/>
    <w:rsid w:val="008E1F2E"/>
    <w:rsid w:val="008E3963"/>
    <w:rsid w:val="008E4C20"/>
    <w:rsid w:val="008F0DB2"/>
    <w:rsid w:val="008F0E21"/>
    <w:rsid w:val="008F5E4E"/>
    <w:rsid w:val="008F693B"/>
    <w:rsid w:val="008F7B6F"/>
    <w:rsid w:val="008F7DBB"/>
    <w:rsid w:val="008F7F58"/>
    <w:rsid w:val="00900C6F"/>
    <w:rsid w:val="00901629"/>
    <w:rsid w:val="00902478"/>
    <w:rsid w:val="00903C9B"/>
    <w:rsid w:val="00904F69"/>
    <w:rsid w:val="009056D9"/>
    <w:rsid w:val="009077B3"/>
    <w:rsid w:val="009126E8"/>
    <w:rsid w:val="009128A8"/>
    <w:rsid w:val="0091395D"/>
    <w:rsid w:val="009210FF"/>
    <w:rsid w:val="009217C2"/>
    <w:rsid w:val="00922BFF"/>
    <w:rsid w:val="00924369"/>
    <w:rsid w:val="00926DDF"/>
    <w:rsid w:val="00927505"/>
    <w:rsid w:val="009312A8"/>
    <w:rsid w:val="00933C12"/>
    <w:rsid w:val="009356C2"/>
    <w:rsid w:val="0093743F"/>
    <w:rsid w:val="00937B85"/>
    <w:rsid w:val="00941EA4"/>
    <w:rsid w:val="00942472"/>
    <w:rsid w:val="00942F3B"/>
    <w:rsid w:val="00944C4E"/>
    <w:rsid w:val="009514FE"/>
    <w:rsid w:val="00951599"/>
    <w:rsid w:val="009517E4"/>
    <w:rsid w:val="00953DAB"/>
    <w:rsid w:val="00954FF3"/>
    <w:rsid w:val="009572AC"/>
    <w:rsid w:val="0095744F"/>
    <w:rsid w:val="009579BC"/>
    <w:rsid w:val="00965450"/>
    <w:rsid w:val="00966A2A"/>
    <w:rsid w:val="00967617"/>
    <w:rsid w:val="00972D27"/>
    <w:rsid w:val="00972FD1"/>
    <w:rsid w:val="009739BC"/>
    <w:rsid w:val="009762B9"/>
    <w:rsid w:val="00977787"/>
    <w:rsid w:val="00980A8D"/>
    <w:rsid w:val="00980EB7"/>
    <w:rsid w:val="0098196C"/>
    <w:rsid w:val="009825F6"/>
    <w:rsid w:val="0098344A"/>
    <w:rsid w:val="0098518E"/>
    <w:rsid w:val="00985313"/>
    <w:rsid w:val="009872FA"/>
    <w:rsid w:val="00987F0A"/>
    <w:rsid w:val="009905B6"/>
    <w:rsid w:val="009912D3"/>
    <w:rsid w:val="00992820"/>
    <w:rsid w:val="00992DA3"/>
    <w:rsid w:val="00992F0E"/>
    <w:rsid w:val="00994CF5"/>
    <w:rsid w:val="00994E5F"/>
    <w:rsid w:val="009969A7"/>
    <w:rsid w:val="009A1A88"/>
    <w:rsid w:val="009A4133"/>
    <w:rsid w:val="009A523A"/>
    <w:rsid w:val="009A5E7A"/>
    <w:rsid w:val="009B02F0"/>
    <w:rsid w:val="009B17ED"/>
    <w:rsid w:val="009B198D"/>
    <w:rsid w:val="009B3FBB"/>
    <w:rsid w:val="009B4F1B"/>
    <w:rsid w:val="009B65B0"/>
    <w:rsid w:val="009B6CDC"/>
    <w:rsid w:val="009B74E0"/>
    <w:rsid w:val="009C2911"/>
    <w:rsid w:val="009C48C9"/>
    <w:rsid w:val="009C7532"/>
    <w:rsid w:val="009C7817"/>
    <w:rsid w:val="009D0D8C"/>
    <w:rsid w:val="009D1833"/>
    <w:rsid w:val="009D5231"/>
    <w:rsid w:val="009D6D45"/>
    <w:rsid w:val="009D7057"/>
    <w:rsid w:val="009E02FD"/>
    <w:rsid w:val="009E0761"/>
    <w:rsid w:val="009E13DF"/>
    <w:rsid w:val="009E1D49"/>
    <w:rsid w:val="009E2A6B"/>
    <w:rsid w:val="009E31DD"/>
    <w:rsid w:val="009E33EE"/>
    <w:rsid w:val="009E5322"/>
    <w:rsid w:val="009E55C8"/>
    <w:rsid w:val="009F1F69"/>
    <w:rsid w:val="009F25BB"/>
    <w:rsid w:val="009F4051"/>
    <w:rsid w:val="009F4AF6"/>
    <w:rsid w:val="009F7922"/>
    <w:rsid w:val="00A00E22"/>
    <w:rsid w:val="00A01F73"/>
    <w:rsid w:val="00A03656"/>
    <w:rsid w:val="00A0564E"/>
    <w:rsid w:val="00A1107D"/>
    <w:rsid w:val="00A12933"/>
    <w:rsid w:val="00A12C2F"/>
    <w:rsid w:val="00A13E94"/>
    <w:rsid w:val="00A1437A"/>
    <w:rsid w:val="00A1476F"/>
    <w:rsid w:val="00A15C42"/>
    <w:rsid w:val="00A169B8"/>
    <w:rsid w:val="00A23C1C"/>
    <w:rsid w:val="00A24B9F"/>
    <w:rsid w:val="00A27AA0"/>
    <w:rsid w:val="00A31017"/>
    <w:rsid w:val="00A314A2"/>
    <w:rsid w:val="00A32019"/>
    <w:rsid w:val="00A3333C"/>
    <w:rsid w:val="00A33F60"/>
    <w:rsid w:val="00A36B3A"/>
    <w:rsid w:val="00A37BCE"/>
    <w:rsid w:val="00A40C4C"/>
    <w:rsid w:val="00A43823"/>
    <w:rsid w:val="00A43FFD"/>
    <w:rsid w:val="00A47457"/>
    <w:rsid w:val="00A50C6B"/>
    <w:rsid w:val="00A53C4F"/>
    <w:rsid w:val="00A552AE"/>
    <w:rsid w:val="00A5611E"/>
    <w:rsid w:val="00A57818"/>
    <w:rsid w:val="00A62530"/>
    <w:rsid w:val="00A64195"/>
    <w:rsid w:val="00A65250"/>
    <w:rsid w:val="00A654F1"/>
    <w:rsid w:val="00A66A90"/>
    <w:rsid w:val="00A66D3B"/>
    <w:rsid w:val="00A70E80"/>
    <w:rsid w:val="00A72E77"/>
    <w:rsid w:val="00A75F3C"/>
    <w:rsid w:val="00A772C7"/>
    <w:rsid w:val="00A7735B"/>
    <w:rsid w:val="00A77F06"/>
    <w:rsid w:val="00A80840"/>
    <w:rsid w:val="00A80CFA"/>
    <w:rsid w:val="00A81798"/>
    <w:rsid w:val="00A83D37"/>
    <w:rsid w:val="00A83D6C"/>
    <w:rsid w:val="00A84E1C"/>
    <w:rsid w:val="00A85A03"/>
    <w:rsid w:val="00A85A72"/>
    <w:rsid w:val="00A87557"/>
    <w:rsid w:val="00A87F78"/>
    <w:rsid w:val="00A9049A"/>
    <w:rsid w:val="00A908ED"/>
    <w:rsid w:val="00A95479"/>
    <w:rsid w:val="00A978EA"/>
    <w:rsid w:val="00AA142D"/>
    <w:rsid w:val="00AA1680"/>
    <w:rsid w:val="00AA21C6"/>
    <w:rsid w:val="00AA303D"/>
    <w:rsid w:val="00AA71F4"/>
    <w:rsid w:val="00AA76F0"/>
    <w:rsid w:val="00AA7B5B"/>
    <w:rsid w:val="00AA7BC4"/>
    <w:rsid w:val="00AA7BEC"/>
    <w:rsid w:val="00AB10E1"/>
    <w:rsid w:val="00AB2C01"/>
    <w:rsid w:val="00AB2F14"/>
    <w:rsid w:val="00AB33A0"/>
    <w:rsid w:val="00AB3454"/>
    <w:rsid w:val="00AB34D0"/>
    <w:rsid w:val="00AB49D7"/>
    <w:rsid w:val="00AB5CAA"/>
    <w:rsid w:val="00AB639C"/>
    <w:rsid w:val="00AB6CBC"/>
    <w:rsid w:val="00AC0685"/>
    <w:rsid w:val="00AC06EC"/>
    <w:rsid w:val="00AC1E48"/>
    <w:rsid w:val="00AC31BF"/>
    <w:rsid w:val="00AC4E21"/>
    <w:rsid w:val="00AC500F"/>
    <w:rsid w:val="00AC6170"/>
    <w:rsid w:val="00AC61BB"/>
    <w:rsid w:val="00AC6A90"/>
    <w:rsid w:val="00AD0342"/>
    <w:rsid w:val="00AD16A8"/>
    <w:rsid w:val="00AD1D34"/>
    <w:rsid w:val="00AD1DF5"/>
    <w:rsid w:val="00AD6C84"/>
    <w:rsid w:val="00AE1558"/>
    <w:rsid w:val="00AE2E86"/>
    <w:rsid w:val="00AE3275"/>
    <w:rsid w:val="00AE3D12"/>
    <w:rsid w:val="00AE4F67"/>
    <w:rsid w:val="00AE5574"/>
    <w:rsid w:val="00AE586E"/>
    <w:rsid w:val="00AE7B6B"/>
    <w:rsid w:val="00AF1C24"/>
    <w:rsid w:val="00B004B7"/>
    <w:rsid w:val="00B050CB"/>
    <w:rsid w:val="00B05104"/>
    <w:rsid w:val="00B05B3A"/>
    <w:rsid w:val="00B05D98"/>
    <w:rsid w:val="00B0650E"/>
    <w:rsid w:val="00B06714"/>
    <w:rsid w:val="00B07446"/>
    <w:rsid w:val="00B10A5F"/>
    <w:rsid w:val="00B11680"/>
    <w:rsid w:val="00B12828"/>
    <w:rsid w:val="00B16F35"/>
    <w:rsid w:val="00B17986"/>
    <w:rsid w:val="00B20030"/>
    <w:rsid w:val="00B21343"/>
    <w:rsid w:val="00B221D4"/>
    <w:rsid w:val="00B23C58"/>
    <w:rsid w:val="00B24B5E"/>
    <w:rsid w:val="00B2519B"/>
    <w:rsid w:val="00B26CC1"/>
    <w:rsid w:val="00B27ABC"/>
    <w:rsid w:val="00B27DDD"/>
    <w:rsid w:val="00B3409D"/>
    <w:rsid w:val="00B341BA"/>
    <w:rsid w:val="00B35997"/>
    <w:rsid w:val="00B37A1C"/>
    <w:rsid w:val="00B41724"/>
    <w:rsid w:val="00B42495"/>
    <w:rsid w:val="00B43698"/>
    <w:rsid w:val="00B43859"/>
    <w:rsid w:val="00B43C90"/>
    <w:rsid w:val="00B455C1"/>
    <w:rsid w:val="00B45E4C"/>
    <w:rsid w:val="00B47C4F"/>
    <w:rsid w:val="00B527F1"/>
    <w:rsid w:val="00B531D5"/>
    <w:rsid w:val="00B569E7"/>
    <w:rsid w:val="00B57533"/>
    <w:rsid w:val="00B607DA"/>
    <w:rsid w:val="00B62D1C"/>
    <w:rsid w:val="00B630F8"/>
    <w:rsid w:val="00B64142"/>
    <w:rsid w:val="00B64DE2"/>
    <w:rsid w:val="00B66F95"/>
    <w:rsid w:val="00B70CD8"/>
    <w:rsid w:val="00B7263D"/>
    <w:rsid w:val="00B750F0"/>
    <w:rsid w:val="00B75BF7"/>
    <w:rsid w:val="00B774EF"/>
    <w:rsid w:val="00B8059D"/>
    <w:rsid w:val="00B80BEA"/>
    <w:rsid w:val="00B834D6"/>
    <w:rsid w:val="00B83579"/>
    <w:rsid w:val="00B86694"/>
    <w:rsid w:val="00B949E1"/>
    <w:rsid w:val="00B960CC"/>
    <w:rsid w:val="00B96495"/>
    <w:rsid w:val="00B977BB"/>
    <w:rsid w:val="00BA157A"/>
    <w:rsid w:val="00BA160F"/>
    <w:rsid w:val="00BA1C8F"/>
    <w:rsid w:val="00BA399D"/>
    <w:rsid w:val="00BA3B36"/>
    <w:rsid w:val="00BA3E6D"/>
    <w:rsid w:val="00BA4669"/>
    <w:rsid w:val="00BA4A4A"/>
    <w:rsid w:val="00BA72CF"/>
    <w:rsid w:val="00BB0D99"/>
    <w:rsid w:val="00BB257F"/>
    <w:rsid w:val="00BB2BD6"/>
    <w:rsid w:val="00BB30C5"/>
    <w:rsid w:val="00BB3330"/>
    <w:rsid w:val="00BB42AD"/>
    <w:rsid w:val="00BB434D"/>
    <w:rsid w:val="00BB5463"/>
    <w:rsid w:val="00BB6F88"/>
    <w:rsid w:val="00BC1110"/>
    <w:rsid w:val="00BC1B90"/>
    <w:rsid w:val="00BC2223"/>
    <w:rsid w:val="00BC3C99"/>
    <w:rsid w:val="00BC5C3A"/>
    <w:rsid w:val="00BD042D"/>
    <w:rsid w:val="00BD083D"/>
    <w:rsid w:val="00BD0CE2"/>
    <w:rsid w:val="00BD0CE4"/>
    <w:rsid w:val="00BD1492"/>
    <w:rsid w:val="00BD3E41"/>
    <w:rsid w:val="00BD6B6F"/>
    <w:rsid w:val="00BE13C0"/>
    <w:rsid w:val="00BE289B"/>
    <w:rsid w:val="00BE2DE3"/>
    <w:rsid w:val="00BE305E"/>
    <w:rsid w:val="00BE3D60"/>
    <w:rsid w:val="00BE5737"/>
    <w:rsid w:val="00BF1831"/>
    <w:rsid w:val="00BF5465"/>
    <w:rsid w:val="00BF5668"/>
    <w:rsid w:val="00BF6EE1"/>
    <w:rsid w:val="00BF7274"/>
    <w:rsid w:val="00BF7609"/>
    <w:rsid w:val="00C01572"/>
    <w:rsid w:val="00C02838"/>
    <w:rsid w:val="00C03F78"/>
    <w:rsid w:val="00C0467E"/>
    <w:rsid w:val="00C04AF0"/>
    <w:rsid w:val="00C1179E"/>
    <w:rsid w:val="00C2207E"/>
    <w:rsid w:val="00C23A0B"/>
    <w:rsid w:val="00C23AEB"/>
    <w:rsid w:val="00C23CD5"/>
    <w:rsid w:val="00C24A2A"/>
    <w:rsid w:val="00C27961"/>
    <w:rsid w:val="00C3026C"/>
    <w:rsid w:val="00C3084A"/>
    <w:rsid w:val="00C314DE"/>
    <w:rsid w:val="00C31771"/>
    <w:rsid w:val="00C32E72"/>
    <w:rsid w:val="00C3347B"/>
    <w:rsid w:val="00C3439F"/>
    <w:rsid w:val="00C35030"/>
    <w:rsid w:val="00C407CB"/>
    <w:rsid w:val="00C41879"/>
    <w:rsid w:val="00C41A6F"/>
    <w:rsid w:val="00C43F48"/>
    <w:rsid w:val="00C443C5"/>
    <w:rsid w:val="00C444EA"/>
    <w:rsid w:val="00C44585"/>
    <w:rsid w:val="00C4579B"/>
    <w:rsid w:val="00C45E6A"/>
    <w:rsid w:val="00C460E7"/>
    <w:rsid w:val="00C46C89"/>
    <w:rsid w:val="00C46F75"/>
    <w:rsid w:val="00C47C17"/>
    <w:rsid w:val="00C513D9"/>
    <w:rsid w:val="00C562FF"/>
    <w:rsid w:val="00C608F6"/>
    <w:rsid w:val="00C60C96"/>
    <w:rsid w:val="00C61667"/>
    <w:rsid w:val="00C6217D"/>
    <w:rsid w:val="00C64DA5"/>
    <w:rsid w:val="00C65398"/>
    <w:rsid w:val="00C71373"/>
    <w:rsid w:val="00C74055"/>
    <w:rsid w:val="00C74459"/>
    <w:rsid w:val="00C75F50"/>
    <w:rsid w:val="00C7600F"/>
    <w:rsid w:val="00C77724"/>
    <w:rsid w:val="00C803DC"/>
    <w:rsid w:val="00C8052B"/>
    <w:rsid w:val="00C816E5"/>
    <w:rsid w:val="00C82167"/>
    <w:rsid w:val="00C82FD5"/>
    <w:rsid w:val="00C833D5"/>
    <w:rsid w:val="00C869FD"/>
    <w:rsid w:val="00C86EFF"/>
    <w:rsid w:val="00C87414"/>
    <w:rsid w:val="00C87920"/>
    <w:rsid w:val="00C90AC0"/>
    <w:rsid w:val="00C90F83"/>
    <w:rsid w:val="00C90F84"/>
    <w:rsid w:val="00C916CF"/>
    <w:rsid w:val="00C92664"/>
    <w:rsid w:val="00C9351E"/>
    <w:rsid w:val="00C95EE0"/>
    <w:rsid w:val="00C96CFD"/>
    <w:rsid w:val="00C97121"/>
    <w:rsid w:val="00CA0AA9"/>
    <w:rsid w:val="00CA0BF5"/>
    <w:rsid w:val="00CA1627"/>
    <w:rsid w:val="00CA6387"/>
    <w:rsid w:val="00CB06E9"/>
    <w:rsid w:val="00CB1576"/>
    <w:rsid w:val="00CB4899"/>
    <w:rsid w:val="00CB4B46"/>
    <w:rsid w:val="00CB4E98"/>
    <w:rsid w:val="00CB6D1E"/>
    <w:rsid w:val="00CC22E5"/>
    <w:rsid w:val="00CC3516"/>
    <w:rsid w:val="00CC7BEF"/>
    <w:rsid w:val="00CD10EC"/>
    <w:rsid w:val="00CD1288"/>
    <w:rsid w:val="00CD1994"/>
    <w:rsid w:val="00CD4A9C"/>
    <w:rsid w:val="00CD4DA8"/>
    <w:rsid w:val="00CD6659"/>
    <w:rsid w:val="00CE05AD"/>
    <w:rsid w:val="00CE4C25"/>
    <w:rsid w:val="00CE5838"/>
    <w:rsid w:val="00CE6BD1"/>
    <w:rsid w:val="00CE7258"/>
    <w:rsid w:val="00CE7883"/>
    <w:rsid w:val="00CF0069"/>
    <w:rsid w:val="00CF06CF"/>
    <w:rsid w:val="00CF0E0A"/>
    <w:rsid w:val="00CF20B3"/>
    <w:rsid w:val="00CF26DD"/>
    <w:rsid w:val="00CF36CB"/>
    <w:rsid w:val="00CF4D41"/>
    <w:rsid w:val="00CF65AE"/>
    <w:rsid w:val="00D00235"/>
    <w:rsid w:val="00D01141"/>
    <w:rsid w:val="00D013BD"/>
    <w:rsid w:val="00D02B35"/>
    <w:rsid w:val="00D03B68"/>
    <w:rsid w:val="00D05D2B"/>
    <w:rsid w:val="00D06260"/>
    <w:rsid w:val="00D07010"/>
    <w:rsid w:val="00D073A2"/>
    <w:rsid w:val="00D109A3"/>
    <w:rsid w:val="00D11320"/>
    <w:rsid w:val="00D12B14"/>
    <w:rsid w:val="00D1535A"/>
    <w:rsid w:val="00D159BE"/>
    <w:rsid w:val="00D15F9E"/>
    <w:rsid w:val="00D1665C"/>
    <w:rsid w:val="00D16E8A"/>
    <w:rsid w:val="00D170F4"/>
    <w:rsid w:val="00D20AA1"/>
    <w:rsid w:val="00D2109D"/>
    <w:rsid w:val="00D21F91"/>
    <w:rsid w:val="00D24A90"/>
    <w:rsid w:val="00D25096"/>
    <w:rsid w:val="00D3077E"/>
    <w:rsid w:val="00D33CBC"/>
    <w:rsid w:val="00D347D5"/>
    <w:rsid w:val="00D34AC1"/>
    <w:rsid w:val="00D352C7"/>
    <w:rsid w:val="00D35C50"/>
    <w:rsid w:val="00D35CEF"/>
    <w:rsid w:val="00D417BF"/>
    <w:rsid w:val="00D41A96"/>
    <w:rsid w:val="00D41E46"/>
    <w:rsid w:val="00D42D73"/>
    <w:rsid w:val="00D43C90"/>
    <w:rsid w:val="00D45587"/>
    <w:rsid w:val="00D45ECF"/>
    <w:rsid w:val="00D50238"/>
    <w:rsid w:val="00D50A31"/>
    <w:rsid w:val="00D50B95"/>
    <w:rsid w:val="00D51DC7"/>
    <w:rsid w:val="00D53A05"/>
    <w:rsid w:val="00D53CAC"/>
    <w:rsid w:val="00D5485C"/>
    <w:rsid w:val="00D60ECA"/>
    <w:rsid w:val="00D61A10"/>
    <w:rsid w:val="00D6389B"/>
    <w:rsid w:val="00D661FA"/>
    <w:rsid w:val="00D719F2"/>
    <w:rsid w:val="00D732FC"/>
    <w:rsid w:val="00D739E4"/>
    <w:rsid w:val="00D74454"/>
    <w:rsid w:val="00D74D54"/>
    <w:rsid w:val="00D77C7C"/>
    <w:rsid w:val="00D8087C"/>
    <w:rsid w:val="00D8175B"/>
    <w:rsid w:val="00D82C83"/>
    <w:rsid w:val="00D82E61"/>
    <w:rsid w:val="00D82ECE"/>
    <w:rsid w:val="00D8441B"/>
    <w:rsid w:val="00D866D1"/>
    <w:rsid w:val="00D87BCC"/>
    <w:rsid w:val="00D9014A"/>
    <w:rsid w:val="00D90B98"/>
    <w:rsid w:val="00D9227C"/>
    <w:rsid w:val="00D93A7B"/>
    <w:rsid w:val="00D94659"/>
    <w:rsid w:val="00D9524D"/>
    <w:rsid w:val="00D96141"/>
    <w:rsid w:val="00D9661A"/>
    <w:rsid w:val="00D9707E"/>
    <w:rsid w:val="00D97FD8"/>
    <w:rsid w:val="00DA0663"/>
    <w:rsid w:val="00DA06BE"/>
    <w:rsid w:val="00DA176E"/>
    <w:rsid w:val="00DA1E7F"/>
    <w:rsid w:val="00DA47C9"/>
    <w:rsid w:val="00DA4A89"/>
    <w:rsid w:val="00DA4B98"/>
    <w:rsid w:val="00DA69A3"/>
    <w:rsid w:val="00DA7221"/>
    <w:rsid w:val="00DA7775"/>
    <w:rsid w:val="00DB0ABA"/>
    <w:rsid w:val="00DB126E"/>
    <w:rsid w:val="00DB4C03"/>
    <w:rsid w:val="00DB565B"/>
    <w:rsid w:val="00DC0E5B"/>
    <w:rsid w:val="00DC0EEE"/>
    <w:rsid w:val="00DC13DF"/>
    <w:rsid w:val="00DC24AE"/>
    <w:rsid w:val="00DC2BD6"/>
    <w:rsid w:val="00DC5C7A"/>
    <w:rsid w:val="00DC6164"/>
    <w:rsid w:val="00DC706E"/>
    <w:rsid w:val="00DD0018"/>
    <w:rsid w:val="00DD1941"/>
    <w:rsid w:val="00DD1AC7"/>
    <w:rsid w:val="00DD2B04"/>
    <w:rsid w:val="00DD3443"/>
    <w:rsid w:val="00DD638F"/>
    <w:rsid w:val="00DD6971"/>
    <w:rsid w:val="00DD72A2"/>
    <w:rsid w:val="00DD755D"/>
    <w:rsid w:val="00DD7F42"/>
    <w:rsid w:val="00DE122D"/>
    <w:rsid w:val="00DE1875"/>
    <w:rsid w:val="00DE3315"/>
    <w:rsid w:val="00DE3658"/>
    <w:rsid w:val="00DE3DCC"/>
    <w:rsid w:val="00DE3F8B"/>
    <w:rsid w:val="00DE4BDF"/>
    <w:rsid w:val="00DF0FAD"/>
    <w:rsid w:val="00DF13A1"/>
    <w:rsid w:val="00DF2406"/>
    <w:rsid w:val="00DF2B71"/>
    <w:rsid w:val="00DF4526"/>
    <w:rsid w:val="00DF526E"/>
    <w:rsid w:val="00DF6FFC"/>
    <w:rsid w:val="00DF72B0"/>
    <w:rsid w:val="00E01374"/>
    <w:rsid w:val="00E05B85"/>
    <w:rsid w:val="00E05FFF"/>
    <w:rsid w:val="00E06FA1"/>
    <w:rsid w:val="00E07C12"/>
    <w:rsid w:val="00E102CA"/>
    <w:rsid w:val="00E11A9F"/>
    <w:rsid w:val="00E12D41"/>
    <w:rsid w:val="00E13762"/>
    <w:rsid w:val="00E147B8"/>
    <w:rsid w:val="00E16294"/>
    <w:rsid w:val="00E178CD"/>
    <w:rsid w:val="00E20508"/>
    <w:rsid w:val="00E207BD"/>
    <w:rsid w:val="00E2363D"/>
    <w:rsid w:val="00E23932"/>
    <w:rsid w:val="00E243D2"/>
    <w:rsid w:val="00E24C6A"/>
    <w:rsid w:val="00E267D3"/>
    <w:rsid w:val="00E27D1D"/>
    <w:rsid w:val="00E31623"/>
    <w:rsid w:val="00E3195A"/>
    <w:rsid w:val="00E320DC"/>
    <w:rsid w:val="00E3410A"/>
    <w:rsid w:val="00E34DE5"/>
    <w:rsid w:val="00E35028"/>
    <w:rsid w:val="00E35C64"/>
    <w:rsid w:val="00E3653C"/>
    <w:rsid w:val="00E36648"/>
    <w:rsid w:val="00E36CA0"/>
    <w:rsid w:val="00E371C0"/>
    <w:rsid w:val="00E37FD4"/>
    <w:rsid w:val="00E401D9"/>
    <w:rsid w:val="00E40C83"/>
    <w:rsid w:val="00E41E55"/>
    <w:rsid w:val="00E43F25"/>
    <w:rsid w:val="00E47ECB"/>
    <w:rsid w:val="00E53D0F"/>
    <w:rsid w:val="00E54704"/>
    <w:rsid w:val="00E5685A"/>
    <w:rsid w:val="00E570AC"/>
    <w:rsid w:val="00E57FD0"/>
    <w:rsid w:val="00E614F9"/>
    <w:rsid w:val="00E6489C"/>
    <w:rsid w:val="00E657EB"/>
    <w:rsid w:val="00E65EC6"/>
    <w:rsid w:val="00E679A9"/>
    <w:rsid w:val="00E71325"/>
    <w:rsid w:val="00E72F07"/>
    <w:rsid w:val="00E73A43"/>
    <w:rsid w:val="00E73BDD"/>
    <w:rsid w:val="00E751AB"/>
    <w:rsid w:val="00E7568A"/>
    <w:rsid w:val="00E774A3"/>
    <w:rsid w:val="00E803E0"/>
    <w:rsid w:val="00E80918"/>
    <w:rsid w:val="00E81AFA"/>
    <w:rsid w:val="00E831AA"/>
    <w:rsid w:val="00E87784"/>
    <w:rsid w:val="00E90633"/>
    <w:rsid w:val="00E92634"/>
    <w:rsid w:val="00E92763"/>
    <w:rsid w:val="00E9293F"/>
    <w:rsid w:val="00E92998"/>
    <w:rsid w:val="00E96225"/>
    <w:rsid w:val="00E970FF"/>
    <w:rsid w:val="00EA136E"/>
    <w:rsid w:val="00EA22B9"/>
    <w:rsid w:val="00EA25D1"/>
    <w:rsid w:val="00EA321F"/>
    <w:rsid w:val="00EA4694"/>
    <w:rsid w:val="00EA5FB9"/>
    <w:rsid w:val="00EA69BC"/>
    <w:rsid w:val="00EB0308"/>
    <w:rsid w:val="00EB2440"/>
    <w:rsid w:val="00EB36E8"/>
    <w:rsid w:val="00EB47F1"/>
    <w:rsid w:val="00EB537A"/>
    <w:rsid w:val="00EB55E0"/>
    <w:rsid w:val="00EB68A7"/>
    <w:rsid w:val="00EB725D"/>
    <w:rsid w:val="00EB7778"/>
    <w:rsid w:val="00EB7BF6"/>
    <w:rsid w:val="00EC4D90"/>
    <w:rsid w:val="00EC552B"/>
    <w:rsid w:val="00ED0E8E"/>
    <w:rsid w:val="00ED177A"/>
    <w:rsid w:val="00ED212D"/>
    <w:rsid w:val="00ED62A5"/>
    <w:rsid w:val="00ED7D55"/>
    <w:rsid w:val="00EE1B46"/>
    <w:rsid w:val="00EE217B"/>
    <w:rsid w:val="00EE231C"/>
    <w:rsid w:val="00EE28B5"/>
    <w:rsid w:val="00EE2EA1"/>
    <w:rsid w:val="00EE4494"/>
    <w:rsid w:val="00EE45D8"/>
    <w:rsid w:val="00EE486E"/>
    <w:rsid w:val="00EE604F"/>
    <w:rsid w:val="00EE6078"/>
    <w:rsid w:val="00EF164E"/>
    <w:rsid w:val="00EF2316"/>
    <w:rsid w:val="00EF4F8E"/>
    <w:rsid w:val="00EF5BA4"/>
    <w:rsid w:val="00EF757E"/>
    <w:rsid w:val="00F0252C"/>
    <w:rsid w:val="00F02542"/>
    <w:rsid w:val="00F031AB"/>
    <w:rsid w:val="00F038E4"/>
    <w:rsid w:val="00F03928"/>
    <w:rsid w:val="00F042A6"/>
    <w:rsid w:val="00F06FB8"/>
    <w:rsid w:val="00F07F82"/>
    <w:rsid w:val="00F109A4"/>
    <w:rsid w:val="00F113E1"/>
    <w:rsid w:val="00F1152F"/>
    <w:rsid w:val="00F11D8F"/>
    <w:rsid w:val="00F12052"/>
    <w:rsid w:val="00F12F3A"/>
    <w:rsid w:val="00F13CF9"/>
    <w:rsid w:val="00F141BC"/>
    <w:rsid w:val="00F1494C"/>
    <w:rsid w:val="00F174B3"/>
    <w:rsid w:val="00F21632"/>
    <w:rsid w:val="00F26F84"/>
    <w:rsid w:val="00F30177"/>
    <w:rsid w:val="00F31591"/>
    <w:rsid w:val="00F32ABA"/>
    <w:rsid w:val="00F32CA7"/>
    <w:rsid w:val="00F33000"/>
    <w:rsid w:val="00F33540"/>
    <w:rsid w:val="00F3478A"/>
    <w:rsid w:val="00F34DA0"/>
    <w:rsid w:val="00F3650C"/>
    <w:rsid w:val="00F365E8"/>
    <w:rsid w:val="00F40206"/>
    <w:rsid w:val="00F41AD3"/>
    <w:rsid w:val="00F41AF8"/>
    <w:rsid w:val="00F42EFF"/>
    <w:rsid w:val="00F43D69"/>
    <w:rsid w:val="00F4525D"/>
    <w:rsid w:val="00F45455"/>
    <w:rsid w:val="00F45C46"/>
    <w:rsid w:val="00F45E2C"/>
    <w:rsid w:val="00F50573"/>
    <w:rsid w:val="00F50859"/>
    <w:rsid w:val="00F5314B"/>
    <w:rsid w:val="00F53AFA"/>
    <w:rsid w:val="00F563A6"/>
    <w:rsid w:val="00F611BF"/>
    <w:rsid w:val="00F64A70"/>
    <w:rsid w:val="00F65B66"/>
    <w:rsid w:val="00F660F6"/>
    <w:rsid w:val="00F66440"/>
    <w:rsid w:val="00F706BC"/>
    <w:rsid w:val="00F71ADB"/>
    <w:rsid w:val="00F720E3"/>
    <w:rsid w:val="00F72657"/>
    <w:rsid w:val="00F72DB9"/>
    <w:rsid w:val="00F7301E"/>
    <w:rsid w:val="00F7521E"/>
    <w:rsid w:val="00F755EC"/>
    <w:rsid w:val="00F77867"/>
    <w:rsid w:val="00F81294"/>
    <w:rsid w:val="00F83BEB"/>
    <w:rsid w:val="00F85E3B"/>
    <w:rsid w:val="00F87069"/>
    <w:rsid w:val="00F870A8"/>
    <w:rsid w:val="00F90EB3"/>
    <w:rsid w:val="00F94B6D"/>
    <w:rsid w:val="00F94E8A"/>
    <w:rsid w:val="00F953AD"/>
    <w:rsid w:val="00F96251"/>
    <w:rsid w:val="00FA0D35"/>
    <w:rsid w:val="00FA1663"/>
    <w:rsid w:val="00FA2046"/>
    <w:rsid w:val="00FA2605"/>
    <w:rsid w:val="00FA3151"/>
    <w:rsid w:val="00FA7ADF"/>
    <w:rsid w:val="00FB3332"/>
    <w:rsid w:val="00FB3487"/>
    <w:rsid w:val="00FB4633"/>
    <w:rsid w:val="00FB7611"/>
    <w:rsid w:val="00FC1A7F"/>
    <w:rsid w:val="00FC6DC0"/>
    <w:rsid w:val="00FD2F63"/>
    <w:rsid w:val="00FD5118"/>
    <w:rsid w:val="00FD7BEE"/>
    <w:rsid w:val="00FE0161"/>
    <w:rsid w:val="00FE1025"/>
    <w:rsid w:val="00FE4A13"/>
    <w:rsid w:val="00FE4C8E"/>
    <w:rsid w:val="00FE57B6"/>
    <w:rsid w:val="00FE6A62"/>
    <w:rsid w:val="00FE762C"/>
    <w:rsid w:val="00FF1DAF"/>
    <w:rsid w:val="00FF3AA3"/>
    <w:rsid w:val="00FF4A90"/>
    <w:rsid w:val="00FF4F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0E117AD"/>
  <w15:docId w15:val="{23AB0EFB-48D2-4147-BC13-B6CBB4D80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49E1"/>
    <w:pPr>
      <w:widowControl w:val="0"/>
      <w:jc w:val="both"/>
    </w:pPr>
    <w:rPr>
      <w:rFonts w:ascii="ＭＳ ゴシック" w:eastAsia="ＭＳ ゴシック"/>
    </w:rPr>
  </w:style>
  <w:style w:type="paragraph" w:styleId="1">
    <w:name w:val="heading 1"/>
    <w:basedOn w:val="a"/>
    <w:next w:val="a"/>
    <w:link w:val="10"/>
    <w:uiPriority w:val="9"/>
    <w:qFormat/>
    <w:rsid w:val="00E57FD0"/>
    <w:pPr>
      <w:keepNext/>
      <w:outlineLvl w:val="0"/>
    </w:pPr>
    <w:rPr>
      <w:rFonts w:asciiTheme="majorHAnsi" w:eastAsiaTheme="majorEastAsia" w:hAnsiTheme="majorHAnsi" w:cstheme="majorBidi"/>
      <w:b/>
      <w:sz w:val="28"/>
      <w:szCs w:val="24"/>
    </w:rPr>
  </w:style>
  <w:style w:type="paragraph" w:styleId="2">
    <w:name w:val="heading 2"/>
    <w:basedOn w:val="a"/>
    <w:next w:val="a"/>
    <w:link w:val="20"/>
    <w:uiPriority w:val="9"/>
    <w:unhideWhenUsed/>
    <w:qFormat/>
    <w:rsid w:val="007D7985"/>
    <w:pPr>
      <w:keepNext/>
      <w:outlineLvl w:val="1"/>
    </w:pPr>
    <w:rPr>
      <w:rFonts w:asciiTheme="majorHAnsi" w:eastAsiaTheme="majorEastAsia" w:hAnsiTheme="majorHAnsi" w:cstheme="majorBidi"/>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053C"/>
    <w:pPr>
      <w:tabs>
        <w:tab w:val="center" w:pos="4252"/>
        <w:tab w:val="right" w:pos="8504"/>
      </w:tabs>
      <w:snapToGrid w:val="0"/>
    </w:pPr>
  </w:style>
  <w:style w:type="character" w:customStyle="1" w:styleId="a4">
    <w:name w:val="ヘッダー (文字)"/>
    <w:basedOn w:val="a0"/>
    <w:link w:val="a3"/>
    <w:uiPriority w:val="99"/>
    <w:rsid w:val="000D053C"/>
  </w:style>
  <w:style w:type="paragraph" w:styleId="a5">
    <w:name w:val="footer"/>
    <w:basedOn w:val="a"/>
    <w:link w:val="a6"/>
    <w:uiPriority w:val="99"/>
    <w:unhideWhenUsed/>
    <w:rsid w:val="000D053C"/>
    <w:pPr>
      <w:tabs>
        <w:tab w:val="center" w:pos="4252"/>
        <w:tab w:val="right" w:pos="8504"/>
      </w:tabs>
      <w:snapToGrid w:val="0"/>
    </w:pPr>
  </w:style>
  <w:style w:type="character" w:customStyle="1" w:styleId="a6">
    <w:name w:val="フッター (文字)"/>
    <w:basedOn w:val="a0"/>
    <w:link w:val="a5"/>
    <w:uiPriority w:val="99"/>
    <w:rsid w:val="000D053C"/>
  </w:style>
  <w:style w:type="paragraph" w:styleId="a7">
    <w:name w:val="Balloon Text"/>
    <w:basedOn w:val="a"/>
    <w:link w:val="a8"/>
    <w:uiPriority w:val="99"/>
    <w:semiHidden/>
    <w:unhideWhenUsed/>
    <w:rsid w:val="000D053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D053C"/>
    <w:rPr>
      <w:rFonts w:asciiTheme="majorHAnsi" w:eastAsiaTheme="majorEastAsia" w:hAnsiTheme="majorHAnsi" w:cstheme="majorBidi"/>
      <w:sz w:val="18"/>
      <w:szCs w:val="18"/>
    </w:rPr>
  </w:style>
  <w:style w:type="character" w:styleId="a9">
    <w:name w:val="annotation reference"/>
    <w:basedOn w:val="a0"/>
    <w:uiPriority w:val="99"/>
    <w:semiHidden/>
    <w:unhideWhenUsed/>
    <w:rsid w:val="00F90EB3"/>
    <w:rPr>
      <w:sz w:val="18"/>
      <w:szCs w:val="18"/>
    </w:rPr>
  </w:style>
  <w:style w:type="paragraph" w:styleId="aa">
    <w:name w:val="annotation text"/>
    <w:basedOn w:val="a"/>
    <w:link w:val="ab"/>
    <w:uiPriority w:val="99"/>
    <w:semiHidden/>
    <w:unhideWhenUsed/>
    <w:rsid w:val="00F90EB3"/>
    <w:pPr>
      <w:jc w:val="left"/>
    </w:pPr>
  </w:style>
  <w:style w:type="character" w:customStyle="1" w:styleId="ab">
    <w:name w:val="コメント文字列 (文字)"/>
    <w:basedOn w:val="a0"/>
    <w:link w:val="aa"/>
    <w:uiPriority w:val="99"/>
    <w:semiHidden/>
    <w:rsid w:val="00F90EB3"/>
  </w:style>
  <w:style w:type="paragraph" w:styleId="ac">
    <w:name w:val="annotation subject"/>
    <w:basedOn w:val="aa"/>
    <w:next w:val="aa"/>
    <w:link w:val="ad"/>
    <w:uiPriority w:val="99"/>
    <w:semiHidden/>
    <w:unhideWhenUsed/>
    <w:rsid w:val="00F90EB3"/>
    <w:rPr>
      <w:b/>
      <w:bCs/>
    </w:rPr>
  </w:style>
  <w:style w:type="character" w:customStyle="1" w:styleId="ad">
    <w:name w:val="コメント内容 (文字)"/>
    <w:basedOn w:val="ab"/>
    <w:link w:val="ac"/>
    <w:uiPriority w:val="99"/>
    <w:semiHidden/>
    <w:rsid w:val="00F90EB3"/>
    <w:rPr>
      <w:b/>
      <w:bCs/>
    </w:rPr>
  </w:style>
  <w:style w:type="table" w:styleId="ae">
    <w:name w:val="Table Grid"/>
    <w:basedOn w:val="a1"/>
    <w:uiPriority w:val="59"/>
    <w:rsid w:val="00DD72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81294"/>
    <w:pPr>
      <w:widowControl/>
      <w:ind w:leftChars="400" w:left="840"/>
      <w:jc w:val="left"/>
    </w:pPr>
    <w:rPr>
      <w:rFonts w:ascii="Century" w:eastAsia="ＭＳ 明朝" w:hAnsi="Century" w:cs="Times New Roman"/>
    </w:rPr>
  </w:style>
  <w:style w:type="paragraph" w:styleId="Web">
    <w:name w:val="Normal (Web)"/>
    <w:basedOn w:val="a"/>
    <w:uiPriority w:val="99"/>
    <w:semiHidden/>
    <w:unhideWhenUsed/>
    <w:rsid w:val="00CE6BD1"/>
    <w:rPr>
      <w:rFonts w:ascii="Times New Roman" w:hAnsi="Times New Roman" w:cs="Times New Roman"/>
      <w:sz w:val="24"/>
      <w:szCs w:val="24"/>
    </w:rPr>
  </w:style>
  <w:style w:type="paragraph" w:styleId="af0">
    <w:name w:val="Revision"/>
    <w:hidden/>
    <w:uiPriority w:val="99"/>
    <w:semiHidden/>
    <w:rsid w:val="0029556E"/>
  </w:style>
  <w:style w:type="paragraph" w:customStyle="1" w:styleId="af1">
    <w:name w:val="帳票見出し１"/>
    <w:basedOn w:val="a"/>
    <w:autoRedefine/>
    <w:rsid w:val="00CF65AE"/>
    <w:pPr>
      <w:snapToGrid w:val="0"/>
      <w:spacing w:before="180" w:afterLines="50" w:after="180"/>
      <w:jc w:val="center"/>
    </w:pPr>
    <w:rPr>
      <w:rFonts w:asciiTheme="minorEastAsia" w:hAnsiTheme="minorEastAsia" w:cs="Times New Roman"/>
      <w:color w:val="000000" w:themeColor="text1"/>
      <w:sz w:val="32"/>
      <w:szCs w:val="24"/>
    </w:rPr>
  </w:style>
  <w:style w:type="table" w:customStyle="1" w:styleId="11">
    <w:name w:val="表 (格子)1"/>
    <w:basedOn w:val="a1"/>
    <w:next w:val="ae"/>
    <w:uiPriority w:val="59"/>
    <w:rsid w:val="001C4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章　14ポイント"/>
    <w:basedOn w:val="a"/>
    <w:link w:val="140"/>
    <w:rsid w:val="004123AB"/>
    <w:pPr>
      <w:jc w:val="left"/>
    </w:pPr>
    <w:rPr>
      <w:rFonts w:hAnsi="ＭＳ ゴシック"/>
      <w:b/>
      <w:color w:val="000000" w:themeColor="text1"/>
      <w:sz w:val="28"/>
      <w:szCs w:val="21"/>
    </w:rPr>
  </w:style>
  <w:style w:type="paragraph" w:customStyle="1" w:styleId="12">
    <w:name w:val="節　12ポイント"/>
    <w:basedOn w:val="a"/>
    <w:link w:val="120"/>
    <w:rsid w:val="004123AB"/>
    <w:pPr>
      <w:jc w:val="left"/>
    </w:pPr>
    <w:rPr>
      <w:rFonts w:hAnsi="ＭＳ ゴシック"/>
      <w:b/>
      <w:color w:val="000000" w:themeColor="text1"/>
      <w:sz w:val="22"/>
    </w:rPr>
  </w:style>
  <w:style w:type="character" w:customStyle="1" w:styleId="140">
    <w:name w:val="章　14ポイント (文字)"/>
    <w:basedOn w:val="a0"/>
    <w:link w:val="14"/>
    <w:rsid w:val="004123AB"/>
    <w:rPr>
      <w:rFonts w:ascii="ＭＳ ゴシック" w:eastAsia="ＭＳ ゴシック" w:hAnsi="ＭＳ ゴシック"/>
      <w:b/>
      <w:color w:val="000000" w:themeColor="text1"/>
      <w:sz w:val="28"/>
      <w:szCs w:val="21"/>
    </w:rPr>
  </w:style>
  <w:style w:type="paragraph" w:customStyle="1" w:styleId="121">
    <w:name w:val="節　　12ポイント"/>
    <w:basedOn w:val="12"/>
    <w:link w:val="122"/>
    <w:rsid w:val="004123AB"/>
    <w:rPr>
      <w:sz w:val="24"/>
    </w:rPr>
  </w:style>
  <w:style w:type="character" w:customStyle="1" w:styleId="120">
    <w:name w:val="節　12ポイント (文字)"/>
    <w:basedOn w:val="a0"/>
    <w:link w:val="12"/>
    <w:rsid w:val="004123AB"/>
    <w:rPr>
      <w:rFonts w:ascii="ＭＳ ゴシック" w:eastAsia="ＭＳ ゴシック" w:hAnsi="ＭＳ ゴシック"/>
      <w:b/>
      <w:color w:val="000000" w:themeColor="text1"/>
      <w:sz w:val="22"/>
    </w:rPr>
  </w:style>
  <w:style w:type="paragraph" w:customStyle="1" w:styleId="123">
    <w:name w:val="節 12ポイント"/>
    <w:basedOn w:val="12"/>
    <w:link w:val="124"/>
    <w:rsid w:val="004123AB"/>
    <w:rPr>
      <w:sz w:val="24"/>
    </w:rPr>
  </w:style>
  <w:style w:type="character" w:customStyle="1" w:styleId="122">
    <w:name w:val="節　　12ポイント (文字)"/>
    <w:basedOn w:val="120"/>
    <w:link w:val="121"/>
    <w:rsid w:val="004123AB"/>
    <w:rPr>
      <w:rFonts w:ascii="ＭＳ ゴシック" w:eastAsia="ＭＳ ゴシック" w:hAnsi="ＭＳ ゴシック"/>
      <w:b/>
      <w:color w:val="000000" w:themeColor="text1"/>
      <w:sz w:val="24"/>
    </w:rPr>
  </w:style>
  <w:style w:type="character" w:customStyle="1" w:styleId="10">
    <w:name w:val="見出し 1 (文字)"/>
    <w:basedOn w:val="a0"/>
    <w:link w:val="1"/>
    <w:uiPriority w:val="9"/>
    <w:rsid w:val="00E57FD0"/>
    <w:rPr>
      <w:rFonts w:asciiTheme="majorHAnsi" w:eastAsiaTheme="majorEastAsia" w:hAnsiTheme="majorHAnsi" w:cstheme="majorBidi"/>
      <w:b/>
      <w:sz w:val="28"/>
      <w:szCs w:val="24"/>
    </w:rPr>
  </w:style>
  <w:style w:type="character" w:customStyle="1" w:styleId="124">
    <w:name w:val="節 12ポイント (文字)"/>
    <w:basedOn w:val="120"/>
    <w:link w:val="123"/>
    <w:rsid w:val="004123AB"/>
    <w:rPr>
      <w:rFonts w:ascii="ＭＳ ゴシック" w:eastAsia="ＭＳ ゴシック" w:hAnsi="ＭＳ ゴシック"/>
      <w:b/>
      <w:color w:val="000000" w:themeColor="text1"/>
      <w:sz w:val="24"/>
    </w:rPr>
  </w:style>
  <w:style w:type="paragraph" w:styleId="af2">
    <w:name w:val="TOC Heading"/>
    <w:basedOn w:val="1"/>
    <w:next w:val="a"/>
    <w:uiPriority w:val="39"/>
    <w:unhideWhenUsed/>
    <w:qFormat/>
    <w:rsid w:val="006A25DE"/>
    <w:pPr>
      <w:keepLines/>
      <w:widowControl/>
      <w:spacing w:before="480" w:line="276" w:lineRule="auto"/>
      <w:jc w:val="left"/>
      <w:outlineLvl w:val="9"/>
    </w:pPr>
    <w:rPr>
      <w:b w:val="0"/>
      <w:bCs/>
      <w:color w:val="365F91" w:themeColor="accent1" w:themeShade="BF"/>
      <w:kern w:val="0"/>
      <w:szCs w:val="28"/>
    </w:rPr>
  </w:style>
  <w:style w:type="paragraph" w:styleId="21">
    <w:name w:val="toc 2"/>
    <w:basedOn w:val="a"/>
    <w:next w:val="a"/>
    <w:autoRedefine/>
    <w:uiPriority w:val="39"/>
    <w:unhideWhenUsed/>
    <w:qFormat/>
    <w:rsid w:val="006A25DE"/>
    <w:pPr>
      <w:widowControl/>
      <w:spacing w:after="100" w:line="276" w:lineRule="auto"/>
      <w:ind w:left="220"/>
      <w:jc w:val="left"/>
    </w:pPr>
    <w:rPr>
      <w:kern w:val="0"/>
      <w:sz w:val="22"/>
    </w:rPr>
  </w:style>
  <w:style w:type="paragraph" w:styleId="13">
    <w:name w:val="toc 1"/>
    <w:basedOn w:val="a"/>
    <w:next w:val="a"/>
    <w:autoRedefine/>
    <w:uiPriority w:val="39"/>
    <w:unhideWhenUsed/>
    <w:qFormat/>
    <w:rsid w:val="00B949E1"/>
    <w:pPr>
      <w:widowControl/>
      <w:tabs>
        <w:tab w:val="right" w:leader="dot" w:pos="9344"/>
      </w:tabs>
      <w:spacing w:line="276" w:lineRule="auto"/>
      <w:jc w:val="left"/>
    </w:pPr>
    <w:rPr>
      <w:kern w:val="0"/>
      <w:sz w:val="22"/>
    </w:rPr>
  </w:style>
  <w:style w:type="paragraph" w:styleId="3">
    <w:name w:val="toc 3"/>
    <w:basedOn w:val="a"/>
    <w:next w:val="a"/>
    <w:autoRedefine/>
    <w:uiPriority w:val="39"/>
    <w:unhideWhenUsed/>
    <w:qFormat/>
    <w:rsid w:val="006A25DE"/>
    <w:pPr>
      <w:widowControl/>
      <w:spacing w:after="100" w:line="276" w:lineRule="auto"/>
      <w:ind w:left="440"/>
      <w:jc w:val="left"/>
    </w:pPr>
    <w:rPr>
      <w:kern w:val="0"/>
      <w:sz w:val="22"/>
    </w:rPr>
  </w:style>
  <w:style w:type="character" w:customStyle="1" w:styleId="20">
    <w:name w:val="見出し 2 (文字)"/>
    <w:basedOn w:val="a0"/>
    <w:link w:val="2"/>
    <w:uiPriority w:val="9"/>
    <w:rsid w:val="007D7985"/>
    <w:rPr>
      <w:rFonts w:asciiTheme="majorHAnsi" w:eastAsiaTheme="majorEastAsia" w:hAnsiTheme="majorHAnsi" w:cstheme="majorBidi"/>
      <w:b/>
      <w:sz w:val="26"/>
    </w:rPr>
  </w:style>
  <w:style w:type="character" w:styleId="af3">
    <w:name w:val="Hyperlink"/>
    <w:basedOn w:val="a0"/>
    <w:uiPriority w:val="99"/>
    <w:unhideWhenUsed/>
    <w:rsid w:val="006A25DE"/>
    <w:rPr>
      <w:color w:val="0000FF" w:themeColor="hyperlink"/>
      <w:u w:val="single"/>
    </w:rPr>
  </w:style>
  <w:style w:type="character" w:styleId="af4">
    <w:name w:val="Subtle Emphasis"/>
    <w:basedOn w:val="a0"/>
    <w:uiPriority w:val="19"/>
    <w:qFormat/>
    <w:rsid w:val="00F03928"/>
    <w:rPr>
      <w:i/>
      <w:iCs/>
      <w:color w:val="404040" w:themeColor="text1" w:themeTint="BF"/>
    </w:rPr>
  </w:style>
  <w:style w:type="paragraph" w:styleId="af5">
    <w:name w:val="footnote text"/>
    <w:basedOn w:val="a"/>
    <w:link w:val="af6"/>
    <w:uiPriority w:val="99"/>
    <w:semiHidden/>
    <w:unhideWhenUsed/>
    <w:rsid w:val="00DF13A1"/>
    <w:pPr>
      <w:snapToGrid w:val="0"/>
      <w:jc w:val="left"/>
    </w:pPr>
  </w:style>
  <w:style w:type="character" w:customStyle="1" w:styleId="af6">
    <w:name w:val="脚注文字列 (文字)"/>
    <w:basedOn w:val="a0"/>
    <w:link w:val="af5"/>
    <w:uiPriority w:val="99"/>
    <w:semiHidden/>
    <w:rsid w:val="00DF13A1"/>
    <w:rPr>
      <w:rFonts w:ascii="ＭＳ ゴシック" w:eastAsia="ＭＳ ゴシック"/>
    </w:rPr>
  </w:style>
  <w:style w:type="character" w:styleId="af7">
    <w:name w:val="footnote reference"/>
    <w:basedOn w:val="a0"/>
    <w:uiPriority w:val="99"/>
    <w:semiHidden/>
    <w:unhideWhenUsed/>
    <w:rsid w:val="00DF13A1"/>
    <w:rPr>
      <w:vertAlign w:val="superscript"/>
    </w:rPr>
  </w:style>
  <w:style w:type="table" w:customStyle="1" w:styleId="22">
    <w:name w:val="表 (格子)2"/>
    <w:basedOn w:val="a1"/>
    <w:next w:val="ae"/>
    <w:uiPriority w:val="59"/>
    <w:rsid w:val="00DF13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82942">
      <w:bodyDiv w:val="1"/>
      <w:marLeft w:val="0"/>
      <w:marRight w:val="0"/>
      <w:marTop w:val="0"/>
      <w:marBottom w:val="0"/>
      <w:divBdr>
        <w:top w:val="none" w:sz="0" w:space="0" w:color="auto"/>
        <w:left w:val="none" w:sz="0" w:space="0" w:color="auto"/>
        <w:bottom w:val="none" w:sz="0" w:space="0" w:color="auto"/>
        <w:right w:val="none" w:sz="0" w:space="0" w:color="auto"/>
      </w:divBdr>
    </w:div>
    <w:div w:id="341711860">
      <w:bodyDiv w:val="1"/>
      <w:marLeft w:val="0"/>
      <w:marRight w:val="0"/>
      <w:marTop w:val="0"/>
      <w:marBottom w:val="0"/>
      <w:divBdr>
        <w:top w:val="none" w:sz="0" w:space="0" w:color="auto"/>
        <w:left w:val="none" w:sz="0" w:space="0" w:color="auto"/>
        <w:bottom w:val="none" w:sz="0" w:space="0" w:color="auto"/>
        <w:right w:val="none" w:sz="0" w:space="0" w:color="auto"/>
      </w:divBdr>
    </w:div>
    <w:div w:id="673916209">
      <w:bodyDiv w:val="1"/>
      <w:marLeft w:val="0"/>
      <w:marRight w:val="0"/>
      <w:marTop w:val="0"/>
      <w:marBottom w:val="0"/>
      <w:divBdr>
        <w:top w:val="none" w:sz="0" w:space="0" w:color="auto"/>
        <w:left w:val="none" w:sz="0" w:space="0" w:color="auto"/>
        <w:bottom w:val="none" w:sz="0" w:space="0" w:color="auto"/>
        <w:right w:val="none" w:sz="0" w:space="0" w:color="auto"/>
      </w:divBdr>
    </w:div>
    <w:div w:id="732579125">
      <w:bodyDiv w:val="1"/>
      <w:marLeft w:val="0"/>
      <w:marRight w:val="0"/>
      <w:marTop w:val="0"/>
      <w:marBottom w:val="0"/>
      <w:divBdr>
        <w:top w:val="none" w:sz="0" w:space="0" w:color="auto"/>
        <w:left w:val="none" w:sz="0" w:space="0" w:color="auto"/>
        <w:bottom w:val="none" w:sz="0" w:space="0" w:color="auto"/>
        <w:right w:val="none" w:sz="0" w:space="0" w:color="auto"/>
      </w:divBdr>
    </w:div>
    <w:div w:id="1141918547">
      <w:bodyDiv w:val="1"/>
      <w:marLeft w:val="0"/>
      <w:marRight w:val="0"/>
      <w:marTop w:val="0"/>
      <w:marBottom w:val="0"/>
      <w:divBdr>
        <w:top w:val="none" w:sz="0" w:space="0" w:color="auto"/>
        <w:left w:val="none" w:sz="0" w:space="0" w:color="auto"/>
        <w:bottom w:val="none" w:sz="0" w:space="0" w:color="auto"/>
        <w:right w:val="none" w:sz="0" w:space="0" w:color="auto"/>
      </w:divBdr>
    </w:div>
    <w:div w:id="1357459989">
      <w:bodyDiv w:val="1"/>
      <w:marLeft w:val="0"/>
      <w:marRight w:val="0"/>
      <w:marTop w:val="0"/>
      <w:marBottom w:val="0"/>
      <w:divBdr>
        <w:top w:val="none" w:sz="0" w:space="0" w:color="auto"/>
        <w:left w:val="none" w:sz="0" w:space="0" w:color="auto"/>
        <w:bottom w:val="none" w:sz="0" w:space="0" w:color="auto"/>
        <w:right w:val="none" w:sz="0" w:space="0" w:color="auto"/>
      </w:divBdr>
    </w:div>
    <w:div w:id="1428964894">
      <w:bodyDiv w:val="1"/>
      <w:marLeft w:val="0"/>
      <w:marRight w:val="0"/>
      <w:marTop w:val="0"/>
      <w:marBottom w:val="0"/>
      <w:divBdr>
        <w:top w:val="none" w:sz="0" w:space="0" w:color="auto"/>
        <w:left w:val="none" w:sz="0" w:space="0" w:color="auto"/>
        <w:bottom w:val="none" w:sz="0" w:space="0" w:color="auto"/>
        <w:right w:val="none" w:sz="0" w:space="0" w:color="auto"/>
      </w:divBdr>
    </w:div>
    <w:div w:id="1664776298">
      <w:bodyDiv w:val="1"/>
      <w:marLeft w:val="0"/>
      <w:marRight w:val="0"/>
      <w:marTop w:val="0"/>
      <w:marBottom w:val="0"/>
      <w:divBdr>
        <w:top w:val="none" w:sz="0" w:space="0" w:color="auto"/>
        <w:left w:val="none" w:sz="0" w:space="0" w:color="auto"/>
        <w:bottom w:val="none" w:sz="0" w:space="0" w:color="auto"/>
        <w:right w:val="none" w:sz="0" w:space="0" w:color="auto"/>
      </w:divBdr>
    </w:div>
    <w:div w:id="2009818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13" Type="http://schemas.openxmlformats.org/officeDocument/2006/relationships/footer" Target="footer3.xml" />
  <Relationship Id="rId3" Type="http://schemas.openxmlformats.org/officeDocument/2006/relationships/styles" Target="styles.xml" />
  <Relationship Id="rId7" Type="http://schemas.openxmlformats.org/officeDocument/2006/relationships/endnotes" Target="endnotes.xml" />
  <Relationship Id="rId12" Type="http://schemas.openxmlformats.org/officeDocument/2006/relationships/header" Target="header3.xml" />
  <Relationship Id="rId17" Type="http://schemas.openxmlformats.org/officeDocument/2006/relationships/theme" Target="theme/theme1.xml" />
  <Relationship Id="rId2" Type="http://schemas.openxmlformats.org/officeDocument/2006/relationships/numbering" Target="numbering.xml" />
  <Relationship Id="rId16" Type="http://schemas.microsoft.com/office/2011/relationships/people" Target="people.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footer" Target="footer2.xml" />
  <Relationship Id="rId5" Type="http://schemas.openxmlformats.org/officeDocument/2006/relationships/webSettings" Target="webSettings.xml" />
  <Relationship Id="rId15" Type="http://schemas.openxmlformats.org/officeDocument/2006/relationships/fontTable" Target="fontTable.xml" />
  <Relationship Id="rId10" Type="http://schemas.openxmlformats.org/officeDocument/2006/relationships/footer" Target="footer1.xml" />
  <Relationship Id="rId4" Type="http://schemas.openxmlformats.org/officeDocument/2006/relationships/settings" Target="settings.xml" />
  <Relationship Id="rId9" Type="http://schemas.openxmlformats.org/officeDocument/2006/relationships/header" Target="header2.xml" />
  <Relationship Id="rId14" Type="http://schemas.openxmlformats.org/officeDocument/2006/relationships/header" Target="header4.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E36CD-538E-4235-AB1F-DBF34271E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1674</Words>
  <Characters>9548</Characters>
  <Application>Microsoft Office Word</Application>
  <DocSecurity>0</DocSecurity>
  <Lines>79</Lines>
  <Paragraphs>22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厚生労働省ネットワークシステム</dc:creator>
  <cp:keywords/>
  <dc:description/>
  <cp:lastModifiedBy>米沢 秀典(yonezawa-hidenori.ci5)</cp:lastModifiedBy>
  <cp:revision>2</cp:revision>
  <cp:lastPrinted>2021-09-08T07:04:00Z</cp:lastPrinted>
  <dcterms:created xsi:type="dcterms:W3CDTF">2023-03-15T10:00:00Z</dcterms:created>
  <dcterms:modified xsi:type="dcterms:W3CDTF">2023-03-15T10:00:00Z</dcterms:modified>
</cp:coreProperties>
</file>